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F15" w:rsidRPr="005916B8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5916B8">
        <w:rPr>
          <w:b/>
          <w:sz w:val="24"/>
          <w:szCs w:val="24"/>
        </w:rPr>
        <w:t>УТВЕРЖДАЮ</w:t>
      </w:r>
    </w:p>
    <w:p w:rsidR="00B80F15" w:rsidRPr="005916B8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5916B8">
        <w:rPr>
          <w:b/>
          <w:sz w:val="24"/>
          <w:szCs w:val="24"/>
        </w:rPr>
        <w:t>Первый заместитель директора –</w:t>
      </w:r>
    </w:p>
    <w:p w:rsidR="00B80F15" w:rsidRPr="005916B8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5916B8">
        <w:rPr>
          <w:b/>
          <w:sz w:val="24"/>
          <w:szCs w:val="24"/>
        </w:rPr>
        <w:t>главный инженер филиала</w:t>
      </w:r>
    </w:p>
    <w:p w:rsidR="00B80F15" w:rsidRPr="005916B8" w:rsidRDefault="00B80F15" w:rsidP="00B80F15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5916B8">
        <w:rPr>
          <w:b/>
          <w:sz w:val="24"/>
          <w:szCs w:val="24"/>
        </w:rPr>
        <w:t>ПАО «</w:t>
      </w:r>
      <w:proofErr w:type="spellStart"/>
      <w:r w:rsidR="00BE76C4" w:rsidRPr="005916B8">
        <w:rPr>
          <w:b/>
          <w:sz w:val="24"/>
          <w:szCs w:val="24"/>
        </w:rPr>
        <w:t>Россети</w:t>
      </w:r>
      <w:proofErr w:type="spellEnd"/>
      <w:r w:rsidR="00BE76C4" w:rsidRPr="005916B8">
        <w:rPr>
          <w:b/>
          <w:sz w:val="24"/>
          <w:szCs w:val="24"/>
        </w:rPr>
        <w:t xml:space="preserve"> Центр</w:t>
      </w:r>
      <w:r w:rsidRPr="005916B8">
        <w:rPr>
          <w:b/>
          <w:sz w:val="24"/>
          <w:szCs w:val="24"/>
        </w:rPr>
        <w:t>»-«Белгородэнерго»</w:t>
      </w:r>
    </w:p>
    <w:p w:rsidR="00B80F15" w:rsidRPr="005916B8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5916B8">
        <w:rPr>
          <w:b/>
          <w:sz w:val="24"/>
          <w:szCs w:val="24"/>
        </w:rPr>
        <w:t>Решетников С.А.</w:t>
      </w:r>
    </w:p>
    <w:p w:rsidR="00B80F15" w:rsidRPr="005916B8" w:rsidRDefault="00B80F15" w:rsidP="00B80F15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:rsidR="00B80F15" w:rsidRPr="005916B8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bookmarkStart w:id="0" w:name="_GoBack"/>
      <w:bookmarkEnd w:id="0"/>
      <w:r w:rsidRPr="005916B8">
        <w:rPr>
          <w:b/>
          <w:sz w:val="24"/>
          <w:szCs w:val="24"/>
        </w:rPr>
        <w:t>_______________________________</w:t>
      </w:r>
    </w:p>
    <w:p w:rsidR="00B80F15" w:rsidRPr="005916B8" w:rsidRDefault="00B80F15" w:rsidP="00B80F15">
      <w:pPr>
        <w:ind w:left="4963"/>
        <w:rPr>
          <w:sz w:val="24"/>
          <w:szCs w:val="24"/>
        </w:rPr>
      </w:pPr>
      <w:r w:rsidRPr="005916B8">
        <w:rPr>
          <w:sz w:val="24"/>
          <w:szCs w:val="24"/>
        </w:rPr>
        <w:t>“_____” ________________ 20___ г.</w:t>
      </w:r>
    </w:p>
    <w:p w:rsidR="001F5706" w:rsidRPr="005916B8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:rsidR="00175F1D" w:rsidRPr="005916B8" w:rsidRDefault="00175F1D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:rsidR="00D64A4F" w:rsidRPr="005916B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:rsidR="004F6968" w:rsidRPr="005916B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4"/>
          <w:szCs w:val="24"/>
        </w:rPr>
      </w:pPr>
      <w:r w:rsidRPr="005916B8">
        <w:rPr>
          <w:sz w:val="24"/>
          <w:szCs w:val="24"/>
        </w:rPr>
        <w:t>ТЕХНИЧЕСКОЕ ЗАДАНИЕ</w:t>
      </w:r>
    </w:p>
    <w:p w:rsidR="004F6968" w:rsidRPr="005916B8" w:rsidRDefault="004F6968" w:rsidP="00773399">
      <w:pPr>
        <w:ind w:firstLine="0"/>
        <w:jc w:val="center"/>
        <w:rPr>
          <w:b/>
          <w:sz w:val="24"/>
          <w:szCs w:val="24"/>
        </w:rPr>
      </w:pPr>
      <w:r w:rsidRPr="005916B8">
        <w:rPr>
          <w:b/>
          <w:sz w:val="24"/>
          <w:szCs w:val="24"/>
        </w:rPr>
        <w:t xml:space="preserve">на </w:t>
      </w:r>
      <w:r w:rsidR="00612811" w:rsidRPr="005916B8">
        <w:rPr>
          <w:b/>
          <w:sz w:val="24"/>
          <w:szCs w:val="24"/>
        </w:rPr>
        <w:t xml:space="preserve">поставку </w:t>
      </w:r>
      <w:r w:rsidR="0056580D" w:rsidRPr="005916B8">
        <w:rPr>
          <w:b/>
          <w:sz w:val="24"/>
          <w:szCs w:val="24"/>
        </w:rPr>
        <w:t>электроизоляционных</w:t>
      </w:r>
      <w:r w:rsidR="00143A50" w:rsidRPr="005916B8">
        <w:rPr>
          <w:b/>
          <w:sz w:val="24"/>
          <w:szCs w:val="24"/>
        </w:rPr>
        <w:t xml:space="preserve"> материалов</w:t>
      </w:r>
      <w:r w:rsidR="002774DE" w:rsidRPr="005916B8">
        <w:rPr>
          <w:b/>
          <w:sz w:val="24"/>
          <w:szCs w:val="24"/>
        </w:rPr>
        <w:br/>
      </w:r>
      <w:r w:rsidR="009C0389" w:rsidRPr="005916B8">
        <w:rPr>
          <w:b/>
          <w:sz w:val="24"/>
          <w:szCs w:val="24"/>
        </w:rPr>
        <w:t xml:space="preserve">Лот № </w:t>
      </w:r>
      <w:r w:rsidR="0056580D" w:rsidRPr="005916B8">
        <w:rPr>
          <w:b/>
          <w:sz w:val="24"/>
          <w:szCs w:val="24"/>
          <w:u w:val="single"/>
        </w:rPr>
        <w:t>402А</w:t>
      </w:r>
    </w:p>
    <w:p w:rsidR="00612811" w:rsidRPr="005916B8" w:rsidRDefault="00612811" w:rsidP="00773399">
      <w:pPr>
        <w:ind w:firstLine="0"/>
        <w:jc w:val="center"/>
        <w:rPr>
          <w:sz w:val="24"/>
          <w:szCs w:val="24"/>
        </w:rPr>
      </w:pPr>
    </w:p>
    <w:p w:rsidR="0007504A" w:rsidRPr="005916B8" w:rsidRDefault="0007504A" w:rsidP="00B15ECF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916B8">
        <w:rPr>
          <w:b/>
          <w:bCs/>
          <w:sz w:val="24"/>
          <w:szCs w:val="24"/>
        </w:rPr>
        <w:t>Общая часть.</w:t>
      </w:r>
    </w:p>
    <w:p w:rsidR="00EA7014" w:rsidRPr="005916B8" w:rsidRDefault="00EA7014" w:rsidP="00EA7014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5916B8">
        <w:rPr>
          <w:sz w:val="24"/>
          <w:szCs w:val="24"/>
        </w:rPr>
        <w:t>Филиал ПАО «</w:t>
      </w:r>
      <w:proofErr w:type="spellStart"/>
      <w:r w:rsidR="00BE76C4" w:rsidRPr="005916B8">
        <w:rPr>
          <w:sz w:val="24"/>
          <w:szCs w:val="24"/>
        </w:rPr>
        <w:t>Россети</w:t>
      </w:r>
      <w:proofErr w:type="spellEnd"/>
      <w:r w:rsidR="00BE76C4" w:rsidRPr="005916B8">
        <w:rPr>
          <w:sz w:val="24"/>
          <w:szCs w:val="24"/>
        </w:rPr>
        <w:t xml:space="preserve"> Центр</w:t>
      </w:r>
      <w:r w:rsidRPr="005916B8">
        <w:rPr>
          <w:sz w:val="24"/>
          <w:szCs w:val="24"/>
        </w:rPr>
        <w:t xml:space="preserve">»-«Белгородэнерго» производит закупку </w:t>
      </w:r>
      <w:r w:rsidR="00DA5C87" w:rsidRPr="005916B8">
        <w:rPr>
          <w:sz w:val="24"/>
          <w:szCs w:val="24"/>
        </w:rPr>
        <w:t>для нужд производственной деятельности.</w:t>
      </w:r>
    </w:p>
    <w:p w:rsidR="00EA7014" w:rsidRPr="005916B8" w:rsidRDefault="00EA7014" w:rsidP="00EA7014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5916B8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EA7014" w:rsidRPr="005916B8" w:rsidRDefault="00EA7014" w:rsidP="00EA7014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5916B8">
        <w:rPr>
          <w:sz w:val="24"/>
          <w:szCs w:val="24"/>
        </w:rPr>
        <w:t xml:space="preserve">Адрес поставки - г. Белгород, 5-й Заводской переулок, д.17. </w:t>
      </w:r>
      <w:r w:rsidR="00642441" w:rsidRPr="005916B8">
        <w:rPr>
          <w:sz w:val="24"/>
          <w:szCs w:val="24"/>
        </w:rPr>
        <w:t xml:space="preserve">Срок поставки – с </w:t>
      </w:r>
      <w:r w:rsidR="00DA5C87" w:rsidRPr="005916B8">
        <w:rPr>
          <w:sz w:val="24"/>
          <w:szCs w:val="24"/>
        </w:rPr>
        <w:t>момента заключения договора</w:t>
      </w:r>
      <w:r w:rsidR="00642441" w:rsidRPr="005916B8">
        <w:rPr>
          <w:sz w:val="24"/>
          <w:szCs w:val="24"/>
        </w:rPr>
        <w:t xml:space="preserve"> до 3</w:t>
      </w:r>
      <w:r w:rsidR="00DA5C87" w:rsidRPr="005916B8">
        <w:rPr>
          <w:sz w:val="24"/>
          <w:szCs w:val="24"/>
        </w:rPr>
        <w:t>0</w:t>
      </w:r>
      <w:r w:rsidR="00642441" w:rsidRPr="005916B8">
        <w:rPr>
          <w:sz w:val="24"/>
          <w:szCs w:val="24"/>
        </w:rPr>
        <w:t>.1</w:t>
      </w:r>
      <w:r w:rsidR="00DA5C87" w:rsidRPr="005916B8">
        <w:rPr>
          <w:sz w:val="24"/>
          <w:szCs w:val="24"/>
        </w:rPr>
        <w:t>1</w:t>
      </w:r>
      <w:r w:rsidR="00642441" w:rsidRPr="005916B8">
        <w:rPr>
          <w:sz w:val="24"/>
          <w:szCs w:val="24"/>
        </w:rPr>
        <w:t>.202</w:t>
      </w:r>
      <w:r w:rsidR="00EA6D79" w:rsidRPr="005916B8">
        <w:rPr>
          <w:sz w:val="24"/>
          <w:szCs w:val="24"/>
        </w:rPr>
        <w:t>3</w:t>
      </w:r>
      <w:r w:rsidR="00642441" w:rsidRPr="005916B8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BE76C4" w:rsidRPr="005916B8">
        <w:rPr>
          <w:sz w:val="24"/>
          <w:szCs w:val="24"/>
        </w:rPr>
        <w:t>10</w:t>
      </w:r>
      <w:r w:rsidR="00642441" w:rsidRPr="005916B8">
        <w:rPr>
          <w:sz w:val="24"/>
          <w:szCs w:val="24"/>
        </w:rPr>
        <w:t xml:space="preserve"> календарных дней</w:t>
      </w:r>
      <w:r w:rsidRPr="005916B8">
        <w:rPr>
          <w:sz w:val="24"/>
          <w:szCs w:val="24"/>
        </w:rPr>
        <w:t>.</w:t>
      </w:r>
    </w:p>
    <w:p w:rsidR="009B7B36" w:rsidRPr="005916B8" w:rsidRDefault="009B7B36" w:rsidP="009B7B36">
      <w:pPr>
        <w:pStyle w:val="ae"/>
        <w:rPr>
          <w:sz w:val="24"/>
          <w:szCs w:val="24"/>
        </w:rPr>
      </w:pPr>
    </w:p>
    <w:p w:rsidR="00612811" w:rsidRPr="005916B8" w:rsidRDefault="00612811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916B8">
        <w:rPr>
          <w:b/>
          <w:bCs/>
          <w:sz w:val="24"/>
          <w:szCs w:val="24"/>
        </w:rPr>
        <w:t xml:space="preserve">Технические требования к </w:t>
      </w:r>
      <w:r w:rsidR="000D4FD2" w:rsidRPr="005916B8">
        <w:rPr>
          <w:b/>
          <w:bCs/>
          <w:sz w:val="24"/>
          <w:szCs w:val="24"/>
        </w:rPr>
        <w:t>продукции</w:t>
      </w:r>
      <w:r w:rsidRPr="005916B8">
        <w:rPr>
          <w:b/>
          <w:bCs/>
          <w:sz w:val="24"/>
          <w:szCs w:val="24"/>
        </w:rPr>
        <w:t>.</w:t>
      </w:r>
    </w:p>
    <w:p w:rsidR="00EA7014" w:rsidRPr="005916B8" w:rsidRDefault="00EA7014" w:rsidP="00EA7014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5916B8">
        <w:rPr>
          <w:sz w:val="24"/>
          <w:szCs w:val="24"/>
        </w:rPr>
        <w:t>Технические требования и характеристики должны соответствовать параметрам</w:t>
      </w:r>
      <w:r w:rsidR="00433590" w:rsidRPr="005916B8">
        <w:rPr>
          <w:sz w:val="24"/>
          <w:szCs w:val="24"/>
        </w:rPr>
        <w:t>, приведенным</w:t>
      </w:r>
      <w:r w:rsidRPr="005916B8">
        <w:rPr>
          <w:sz w:val="24"/>
          <w:szCs w:val="24"/>
        </w:rPr>
        <w:t xml:space="preserve"> в Приложении 2.</w:t>
      </w:r>
    </w:p>
    <w:p w:rsidR="00175F1D" w:rsidRPr="005916B8" w:rsidRDefault="00175F1D" w:rsidP="00175F1D">
      <w:pPr>
        <w:pStyle w:val="ae"/>
        <w:ind w:left="0" w:firstLine="709"/>
        <w:rPr>
          <w:sz w:val="24"/>
          <w:szCs w:val="24"/>
        </w:rPr>
      </w:pPr>
    </w:p>
    <w:p w:rsidR="002774DE" w:rsidRPr="005916B8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916B8">
        <w:rPr>
          <w:b/>
          <w:bCs/>
          <w:sz w:val="24"/>
          <w:szCs w:val="24"/>
        </w:rPr>
        <w:t xml:space="preserve">Общие требования. </w:t>
      </w:r>
    </w:p>
    <w:p w:rsidR="002774DE" w:rsidRPr="005916B8" w:rsidRDefault="001C73F3" w:rsidP="00DA5C8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5916B8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2774DE" w:rsidRPr="005916B8" w:rsidRDefault="008B66FA" w:rsidP="008B66FA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5916B8">
        <w:rPr>
          <w:sz w:val="24"/>
          <w:szCs w:val="24"/>
        </w:rPr>
        <w:t>п</w:t>
      </w:r>
      <w:r w:rsidR="002774DE" w:rsidRPr="005916B8">
        <w:rPr>
          <w:sz w:val="24"/>
          <w:szCs w:val="24"/>
        </w:rPr>
        <w:t>родукция должна быть новой, ранее не использованной;</w:t>
      </w:r>
    </w:p>
    <w:p w:rsidR="002774DE" w:rsidRPr="005916B8" w:rsidRDefault="008B66FA" w:rsidP="008B66FA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5916B8">
        <w:rPr>
          <w:sz w:val="24"/>
          <w:szCs w:val="24"/>
        </w:rPr>
        <w:t>н</w:t>
      </w:r>
      <w:r w:rsidR="002774DE" w:rsidRPr="005916B8">
        <w:rPr>
          <w:sz w:val="24"/>
          <w:szCs w:val="24"/>
        </w:rPr>
        <w:t>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требованиям.</w:t>
      </w:r>
    </w:p>
    <w:p w:rsidR="00EA7014" w:rsidRPr="005916B8" w:rsidRDefault="00EA7014" w:rsidP="00DA5C8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5916B8">
        <w:rPr>
          <w:sz w:val="24"/>
          <w:szCs w:val="24"/>
        </w:rPr>
        <w:t>Участник закупочных процедур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2774DE" w:rsidRPr="005916B8" w:rsidRDefault="002774DE" w:rsidP="00DA5C8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5916B8">
        <w:rPr>
          <w:sz w:val="24"/>
          <w:szCs w:val="24"/>
        </w:rPr>
        <w:t>Упаковка,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продукции. Погрузочно-разгрузочные работы должны производиться в соответствии с требованиями ГОСТ 12.3.009-76.</w:t>
      </w:r>
      <w:r w:rsidR="00DC0157" w:rsidRPr="005916B8">
        <w:rPr>
          <w:sz w:val="24"/>
          <w:szCs w:val="24"/>
        </w:rPr>
        <w:t xml:space="preserve"> </w:t>
      </w:r>
      <w:r w:rsidRPr="005916B8">
        <w:rPr>
          <w:sz w:val="24"/>
          <w:szCs w:val="24"/>
        </w:rPr>
        <w:t xml:space="preserve">Способ укладки и транспортировки продукции должен предотвратить </w:t>
      </w:r>
      <w:r w:rsidR="008B66FA" w:rsidRPr="005916B8">
        <w:rPr>
          <w:sz w:val="24"/>
          <w:szCs w:val="24"/>
        </w:rPr>
        <w:t>ее</w:t>
      </w:r>
      <w:r w:rsidRPr="005916B8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5C87" w:rsidRPr="005916B8" w:rsidRDefault="00DA5C87" w:rsidP="00DA5C8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5916B8">
        <w:rPr>
          <w:sz w:val="24"/>
          <w:szCs w:val="24"/>
        </w:rPr>
        <w:t>Продукция должна поставляться в упаковке завода-изготовителя.</w:t>
      </w:r>
    </w:p>
    <w:p w:rsidR="002774DE" w:rsidRPr="005916B8" w:rsidRDefault="002774DE" w:rsidP="00DA5C8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5916B8">
        <w:rPr>
          <w:sz w:val="24"/>
          <w:szCs w:val="24"/>
        </w:rPr>
        <w:t xml:space="preserve">Срок изготовления продукции должен быть не более полугода </w:t>
      </w:r>
      <w:r w:rsidR="008B66FA" w:rsidRPr="005916B8">
        <w:rPr>
          <w:sz w:val="24"/>
          <w:szCs w:val="24"/>
        </w:rPr>
        <w:t>до</w:t>
      </w:r>
      <w:r w:rsidRPr="005916B8">
        <w:rPr>
          <w:sz w:val="24"/>
          <w:szCs w:val="24"/>
        </w:rPr>
        <w:t xml:space="preserve"> момента поставки.</w:t>
      </w:r>
    </w:p>
    <w:p w:rsidR="00175F1D" w:rsidRPr="005916B8" w:rsidRDefault="00175F1D" w:rsidP="002774DE">
      <w:pPr>
        <w:spacing w:line="276" w:lineRule="auto"/>
        <w:rPr>
          <w:sz w:val="24"/>
          <w:szCs w:val="24"/>
        </w:rPr>
      </w:pPr>
    </w:p>
    <w:p w:rsidR="002774DE" w:rsidRPr="005916B8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916B8">
        <w:rPr>
          <w:b/>
          <w:bCs/>
          <w:sz w:val="24"/>
          <w:szCs w:val="24"/>
        </w:rPr>
        <w:t>Гарантийные обязательства.</w:t>
      </w:r>
    </w:p>
    <w:p w:rsidR="002774DE" w:rsidRPr="005916B8" w:rsidRDefault="002774DE" w:rsidP="008B66FA">
      <w:pPr>
        <w:pStyle w:val="ae"/>
        <w:spacing w:line="276" w:lineRule="auto"/>
        <w:ind w:left="0" w:firstLine="709"/>
        <w:rPr>
          <w:sz w:val="24"/>
          <w:szCs w:val="24"/>
        </w:rPr>
      </w:pPr>
      <w:r w:rsidRPr="005916B8">
        <w:rPr>
          <w:sz w:val="24"/>
          <w:szCs w:val="24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</w:t>
      </w:r>
      <w:r w:rsidRPr="005916B8">
        <w:rPr>
          <w:sz w:val="24"/>
          <w:szCs w:val="24"/>
        </w:rPr>
        <w:lastRenderedPageBreak/>
        <w:t>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2774DE" w:rsidRPr="005916B8" w:rsidRDefault="002774DE" w:rsidP="002774D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74DE" w:rsidRPr="005916B8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916B8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2774DE" w:rsidRPr="005916B8" w:rsidRDefault="002774DE" w:rsidP="008B66FA">
      <w:pPr>
        <w:pStyle w:val="ae"/>
        <w:spacing w:line="276" w:lineRule="auto"/>
        <w:ind w:left="0" w:firstLine="709"/>
        <w:rPr>
          <w:sz w:val="24"/>
          <w:szCs w:val="24"/>
        </w:rPr>
      </w:pPr>
      <w:r w:rsidRPr="005916B8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</w:t>
      </w:r>
      <w:r w:rsidR="000C3916" w:rsidRPr="005916B8">
        <w:rPr>
          <w:sz w:val="24"/>
          <w:szCs w:val="24"/>
        </w:rPr>
        <w:t>, но не менее 5 лет</w:t>
      </w:r>
      <w:r w:rsidRPr="005916B8">
        <w:rPr>
          <w:sz w:val="24"/>
          <w:szCs w:val="24"/>
        </w:rPr>
        <w:t>.</w:t>
      </w:r>
    </w:p>
    <w:p w:rsidR="002774DE" w:rsidRPr="005916B8" w:rsidRDefault="002774DE" w:rsidP="002774D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74DE" w:rsidRPr="005916B8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916B8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73862" w:rsidRPr="005916B8">
        <w:rPr>
          <w:b/>
          <w:bCs/>
          <w:sz w:val="24"/>
          <w:szCs w:val="24"/>
        </w:rPr>
        <w:t xml:space="preserve"> </w:t>
      </w:r>
      <w:r w:rsidRPr="005916B8">
        <w:rPr>
          <w:b/>
          <w:bCs/>
          <w:sz w:val="24"/>
          <w:szCs w:val="24"/>
        </w:rPr>
        <w:t>документации.</w:t>
      </w:r>
    </w:p>
    <w:p w:rsidR="007C6ED1" w:rsidRPr="005916B8" w:rsidRDefault="007C6ED1" w:rsidP="007C6ED1">
      <w:pPr>
        <w:pStyle w:val="ae"/>
        <w:spacing w:line="276" w:lineRule="auto"/>
        <w:ind w:left="0" w:firstLine="709"/>
        <w:rPr>
          <w:sz w:val="24"/>
          <w:szCs w:val="24"/>
        </w:rPr>
      </w:pPr>
      <w:r w:rsidRPr="005916B8">
        <w:rPr>
          <w:sz w:val="24"/>
          <w:szCs w:val="24"/>
        </w:rPr>
        <w:t>В комплект поставки должны входить документы (на русском языке)</w:t>
      </w:r>
      <w:r w:rsidR="00175F1D" w:rsidRPr="005916B8">
        <w:rPr>
          <w:sz w:val="24"/>
          <w:szCs w:val="24"/>
        </w:rPr>
        <w:t xml:space="preserve">, в </w:t>
      </w:r>
      <w:proofErr w:type="spellStart"/>
      <w:r w:rsidR="00175F1D" w:rsidRPr="005916B8">
        <w:rPr>
          <w:sz w:val="24"/>
          <w:szCs w:val="24"/>
        </w:rPr>
        <w:t>т.ч</w:t>
      </w:r>
      <w:proofErr w:type="spellEnd"/>
      <w:r w:rsidR="00175F1D" w:rsidRPr="005916B8">
        <w:rPr>
          <w:sz w:val="24"/>
          <w:szCs w:val="24"/>
        </w:rPr>
        <w:t>.</w:t>
      </w:r>
      <w:r w:rsidRPr="005916B8">
        <w:rPr>
          <w:sz w:val="24"/>
          <w:szCs w:val="24"/>
        </w:rPr>
        <w:t>:</w:t>
      </w:r>
    </w:p>
    <w:p w:rsidR="007C6ED1" w:rsidRPr="005916B8" w:rsidRDefault="007C6ED1" w:rsidP="007C6ED1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5916B8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7C6ED1" w:rsidRPr="005916B8" w:rsidRDefault="007C6ED1" w:rsidP="007C6ED1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5916B8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7C6ED1" w:rsidRPr="005916B8" w:rsidRDefault="007C6ED1" w:rsidP="007C6ED1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5916B8">
        <w:rPr>
          <w:sz w:val="24"/>
          <w:szCs w:val="24"/>
        </w:rPr>
        <w:t>сертификат соответствия и свидетельство о приемке на поставляемую кабельную арматуру, на русском языке.</w:t>
      </w:r>
    </w:p>
    <w:p w:rsidR="002774DE" w:rsidRPr="005916B8" w:rsidRDefault="002774DE" w:rsidP="007C6ED1">
      <w:pPr>
        <w:pStyle w:val="ae"/>
        <w:spacing w:line="276" w:lineRule="auto"/>
        <w:ind w:left="0" w:firstLine="709"/>
        <w:rPr>
          <w:sz w:val="24"/>
          <w:szCs w:val="24"/>
        </w:rPr>
      </w:pPr>
      <w:r w:rsidRPr="005916B8">
        <w:rPr>
          <w:sz w:val="24"/>
          <w:szCs w:val="24"/>
        </w:rPr>
        <w:t xml:space="preserve">Маркировка продукции производится </w:t>
      </w:r>
      <w:r w:rsidR="006E250D" w:rsidRPr="005916B8">
        <w:rPr>
          <w:sz w:val="24"/>
          <w:szCs w:val="24"/>
        </w:rPr>
        <w:t xml:space="preserve">согласно </w:t>
      </w:r>
      <w:r w:rsidR="00C17B88" w:rsidRPr="005916B8">
        <w:rPr>
          <w:sz w:val="24"/>
          <w:szCs w:val="24"/>
        </w:rPr>
        <w:t>соответствующим техническим условиям</w:t>
      </w:r>
      <w:r w:rsidR="00175F1D" w:rsidRPr="005916B8">
        <w:rPr>
          <w:sz w:val="24"/>
          <w:szCs w:val="24"/>
        </w:rPr>
        <w:t xml:space="preserve"> или соответствующим ГОСТ</w:t>
      </w:r>
      <w:r w:rsidRPr="005916B8">
        <w:rPr>
          <w:sz w:val="24"/>
          <w:szCs w:val="24"/>
        </w:rPr>
        <w:t>.</w:t>
      </w:r>
    </w:p>
    <w:p w:rsidR="00371154" w:rsidRPr="005916B8" w:rsidRDefault="00371154" w:rsidP="002774DE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2774DE" w:rsidRPr="005916B8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916B8">
        <w:rPr>
          <w:b/>
          <w:bCs/>
          <w:sz w:val="24"/>
          <w:szCs w:val="24"/>
        </w:rPr>
        <w:t>Правила приемки продукции.</w:t>
      </w:r>
    </w:p>
    <w:p w:rsidR="002774DE" w:rsidRPr="005916B8" w:rsidRDefault="002774DE" w:rsidP="00673862">
      <w:pPr>
        <w:pStyle w:val="BodyText21"/>
        <w:spacing w:line="276" w:lineRule="auto"/>
        <w:rPr>
          <w:szCs w:val="24"/>
        </w:rPr>
      </w:pPr>
      <w:r w:rsidRPr="005916B8">
        <w:rPr>
          <w:szCs w:val="24"/>
        </w:rPr>
        <w:t>Каждая партия продукции должна пройти входной контроль, осуществляемый представителями филиал</w:t>
      </w:r>
      <w:r w:rsidR="00175F1D" w:rsidRPr="005916B8">
        <w:rPr>
          <w:szCs w:val="24"/>
        </w:rPr>
        <w:t>а</w:t>
      </w:r>
      <w:r w:rsidRPr="005916B8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2774DE" w:rsidRPr="005916B8" w:rsidRDefault="002774DE" w:rsidP="00673862">
      <w:pPr>
        <w:pStyle w:val="BodyText21"/>
        <w:spacing w:line="276" w:lineRule="auto"/>
        <w:rPr>
          <w:szCs w:val="24"/>
        </w:rPr>
      </w:pPr>
      <w:r w:rsidRPr="005916B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7504A" w:rsidRPr="005916B8" w:rsidRDefault="0007504A" w:rsidP="0007504A">
      <w:pPr>
        <w:ind w:firstLine="0"/>
        <w:rPr>
          <w:b/>
          <w:sz w:val="24"/>
          <w:szCs w:val="24"/>
        </w:rPr>
      </w:pPr>
    </w:p>
    <w:p w:rsidR="0007504A" w:rsidRPr="005916B8" w:rsidRDefault="0007504A" w:rsidP="0007504A">
      <w:pPr>
        <w:ind w:firstLine="0"/>
        <w:rPr>
          <w:b/>
          <w:sz w:val="24"/>
          <w:szCs w:val="24"/>
        </w:rPr>
      </w:pPr>
    </w:p>
    <w:p w:rsidR="00CD06DF" w:rsidRPr="005916B8" w:rsidRDefault="00490074" w:rsidP="0007504A">
      <w:pPr>
        <w:tabs>
          <w:tab w:val="left" w:pos="7797"/>
        </w:tabs>
        <w:ind w:firstLine="0"/>
        <w:rPr>
          <w:b/>
          <w:sz w:val="24"/>
          <w:szCs w:val="24"/>
        </w:rPr>
      </w:pPr>
      <w:r w:rsidRPr="005916B8">
        <w:rPr>
          <w:b/>
          <w:sz w:val="24"/>
          <w:szCs w:val="24"/>
        </w:rPr>
        <w:t>Начальник</w:t>
      </w:r>
      <w:r w:rsidR="00230AD4" w:rsidRPr="005916B8">
        <w:rPr>
          <w:b/>
          <w:sz w:val="24"/>
          <w:szCs w:val="24"/>
        </w:rPr>
        <w:t xml:space="preserve"> УРС</w:t>
      </w:r>
      <w:r w:rsidR="00230AD4" w:rsidRPr="005916B8">
        <w:rPr>
          <w:b/>
          <w:sz w:val="24"/>
          <w:szCs w:val="24"/>
        </w:rPr>
        <w:tab/>
      </w:r>
      <w:r w:rsidR="00230AD4" w:rsidRPr="005916B8">
        <w:rPr>
          <w:b/>
          <w:sz w:val="24"/>
          <w:szCs w:val="24"/>
        </w:rPr>
        <w:tab/>
      </w:r>
      <w:r w:rsidR="00230AD4" w:rsidRPr="005916B8">
        <w:rPr>
          <w:b/>
          <w:sz w:val="24"/>
          <w:szCs w:val="24"/>
        </w:rPr>
        <w:tab/>
      </w:r>
      <w:r w:rsidRPr="005916B8">
        <w:rPr>
          <w:b/>
          <w:sz w:val="24"/>
          <w:szCs w:val="24"/>
        </w:rPr>
        <w:t>Билащук А.В.</w:t>
      </w:r>
    </w:p>
    <w:p w:rsidR="00EA7014" w:rsidRPr="005916B8" w:rsidRDefault="00EA7014" w:rsidP="00EA7014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5916B8">
        <w:rPr>
          <w:b/>
          <w:sz w:val="24"/>
          <w:szCs w:val="24"/>
        </w:rPr>
        <w:br w:type="page"/>
      </w:r>
      <w:r w:rsidRPr="005916B8">
        <w:rPr>
          <w:b/>
          <w:sz w:val="24"/>
          <w:szCs w:val="24"/>
        </w:rPr>
        <w:lastRenderedPageBreak/>
        <w:t>Приложение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57"/>
        <w:gridCol w:w="1275"/>
        <w:gridCol w:w="709"/>
        <w:gridCol w:w="779"/>
        <w:gridCol w:w="780"/>
        <w:gridCol w:w="1134"/>
      </w:tblGrid>
      <w:tr w:rsidR="00E11BBD" w:rsidRPr="005916B8" w:rsidTr="00E11BBD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BE76C4" w:rsidRPr="005916B8" w:rsidRDefault="00BE76C4" w:rsidP="000528B3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№</w:t>
            </w:r>
          </w:p>
          <w:p w:rsidR="00BE76C4" w:rsidRPr="005916B8" w:rsidRDefault="00BE76C4" w:rsidP="000528B3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BE76C4" w:rsidRPr="005916B8" w:rsidRDefault="00BE76C4" w:rsidP="000528B3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76C4" w:rsidRPr="005916B8" w:rsidRDefault="00BE76C4" w:rsidP="000528B3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№</w:t>
            </w:r>
          </w:p>
          <w:p w:rsidR="00BE76C4" w:rsidRPr="005916B8" w:rsidRDefault="00BE76C4" w:rsidP="000528B3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76C4" w:rsidRPr="005916B8" w:rsidRDefault="00BE76C4" w:rsidP="000528B3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Ед.</w:t>
            </w:r>
          </w:p>
          <w:p w:rsidR="00BE76C4" w:rsidRPr="005916B8" w:rsidRDefault="00BE76C4" w:rsidP="000528B3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BE76C4" w:rsidRPr="005916B8" w:rsidRDefault="00BE76C4" w:rsidP="00BE76C4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УРС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BE76C4" w:rsidRPr="005916B8" w:rsidRDefault="00BE76C4" w:rsidP="00BE76C4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76C4" w:rsidRPr="005916B8" w:rsidRDefault="00433590" w:rsidP="00BE76C4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Всего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Изолента ПВХ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2114878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58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58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Изолента ПВХ 0,2ммх19ммх25м синяя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2357610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54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54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Изолента ПВХ 19ммх20м синяя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2349536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164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164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Изолента ПВХ 19ммх20м черная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2358768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135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135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Изолента ПВХ 19ммх25м черная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2350679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FE1963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Изолента ПВХ EKF 19ммх20м желтая</w:t>
            </w:r>
            <w:r w:rsidR="00FE1963" w:rsidRPr="00FE1963">
              <w:rPr>
                <w:vertAlign w:val="superscript"/>
              </w:rPr>
              <w:t>1)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2339665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22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22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FE1963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Изолента ПВХ EKF 19ммх20м зеленая</w:t>
            </w:r>
            <w:r w:rsidR="00FE1963" w:rsidRPr="00FE1963">
              <w:rPr>
                <w:vertAlign w:val="superscript"/>
              </w:rPr>
              <w:t>1)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2347778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132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132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FE1963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Изолента ПВХ EKF 19ммх20м красная</w:t>
            </w:r>
            <w:r w:rsidR="00FE1963" w:rsidRPr="00FE1963">
              <w:rPr>
                <w:vertAlign w:val="superscript"/>
              </w:rPr>
              <w:t>1)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2347871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67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67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FE1963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Изолента ПВХ </w:t>
            </w:r>
            <w:proofErr w:type="spellStart"/>
            <w:r w:rsidRPr="005916B8">
              <w:rPr>
                <w:sz w:val="24"/>
                <w:szCs w:val="24"/>
              </w:rPr>
              <w:t>Neomatec</w:t>
            </w:r>
            <w:proofErr w:type="spellEnd"/>
            <w:r w:rsidRPr="005916B8">
              <w:rPr>
                <w:sz w:val="24"/>
                <w:szCs w:val="24"/>
              </w:rPr>
              <w:t xml:space="preserve"> 19ммх25м черная</w:t>
            </w:r>
            <w:r w:rsidR="00FE1963" w:rsidRPr="00FE1963">
              <w:rPr>
                <w:vertAlign w:val="superscript"/>
              </w:rPr>
              <w:t>1)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2321195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114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114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FE1963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Изолента ПВХ </w:t>
            </w:r>
            <w:proofErr w:type="spellStart"/>
            <w:r w:rsidRPr="005916B8">
              <w:rPr>
                <w:sz w:val="24"/>
                <w:szCs w:val="24"/>
              </w:rPr>
              <w:t>Safeline</w:t>
            </w:r>
            <w:proofErr w:type="spellEnd"/>
            <w:r w:rsidRPr="005916B8">
              <w:rPr>
                <w:sz w:val="24"/>
                <w:szCs w:val="24"/>
              </w:rPr>
              <w:t xml:space="preserve"> 19ммх20м синяя</w:t>
            </w:r>
            <w:r w:rsidR="00FE1963" w:rsidRPr="00FE1963">
              <w:rPr>
                <w:vertAlign w:val="superscript"/>
              </w:rPr>
              <w:t>1)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2353339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60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60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Изолента х/б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2029934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Лента </w:t>
            </w:r>
            <w:proofErr w:type="spellStart"/>
            <w:r w:rsidRPr="005916B8">
              <w:rPr>
                <w:sz w:val="24"/>
                <w:szCs w:val="24"/>
              </w:rPr>
              <w:t>Scotch</w:t>
            </w:r>
            <w:proofErr w:type="spellEnd"/>
            <w:r w:rsidRPr="005916B8">
              <w:rPr>
                <w:sz w:val="24"/>
                <w:szCs w:val="24"/>
              </w:rPr>
              <w:t xml:space="preserve"> </w:t>
            </w:r>
            <w:proofErr w:type="spellStart"/>
            <w:r w:rsidRPr="005916B8">
              <w:rPr>
                <w:sz w:val="24"/>
                <w:szCs w:val="24"/>
              </w:rPr>
              <w:t>Super</w:t>
            </w:r>
            <w:proofErr w:type="spellEnd"/>
            <w:r w:rsidRPr="005916B8">
              <w:rPr>
                <w:sz w:val="24"/>
                <w:szCs w:val="24"/>
              </w:rPr>
              <w:t xml:space="preserve"> 33+ 19ммх20м</w:t>
            </w:r>
            <w:r w:rsidR="00FE1963" w:rsidRPr="00FE1963">
              <w:rPr>
                <w:vertAlign w:val="superscript"/>
                <w:lang w:val="en-US"/>
              </w:rPr>
              <w:t>1)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2299863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421CB3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герметизирующая SCT-20</w:t>
            </w:r>
            <w:r w:rsidR="00FE1963" w:rsidRPr="00FE1963">
              <w:rPr>
                <w:vertAlign w:val="superscript"/>
                <w:lang w:val="en-US"/>
              </w:rPr>
              <w:t>1)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2017806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16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16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Прокладка под проходной изолятор ИПУ-10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2313222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444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444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Труба гофрированная ПВХ d16 с зондом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2084731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120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120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Труба гофрированная ПВХ d25 с зондом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2001001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121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121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Труба гофрированная ПВХ d32 с зондом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2003263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19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19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Труба гофрированная ПВХ d40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2041052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18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18</w:t>
            </w:r>
          </w:p>
        </w:tc>
      </w:tr>
      <w:tr w:rsidR="005916B8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Труба гофрированная ПВХ d40 с зондом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2015768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58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58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Труба гофрированная ПВХ d50 с зондом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2072830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464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564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Труба гофрированная ПНД d110 с зондом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2327295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303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303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Труба гофрированная ПНД d50 с зондом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2344307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15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Труба гофрированная ПНД d63 с зондом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2379278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40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Трубка </w:t>
            </w:r>
            <w:proofErr w:type="spellStart"/>
            <w:r w:rsidRPr="005916B8">
              <w:rPr>
                <w:sz w:val="24"/>
                <w:szCs w:val="24"/>
              </w:rPr>
              <w:t>термоусадочная</w:t>
            </w:r>
            <w:proofErr w:type="spellEnd"/>
            <w:r w:rsidRPr="005916B8">
              <w:rPr>
                <w:sz w:val="24"/>
                <w:szCs w:val="24"/>
              </w:rPr>
              <w:t xml:space="preserve"> ТУТ 25/12,5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2265485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6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136</w:t>
            </w:r>
          </w:p>
        </w:tc>
      </w:tr>
      <w:tr w:rsidR="00E11BBD" w:rsidRPr="005916B8" w:rsidTr="00E11BBD">
        <w:tc>
          <w:tcPr>
            <w:tcW w:w="567" w:type="dxa"/>
            <w:shd w:val="clear" w:color="auto" w:fill="auto"/>
            <w:vAlign w:val="center"/>
          </w:tcPr>
          <w:p w:rsidR="00A16388" w:rsidRPr="005916B8" w:rsidRDefault="00A16388" w:rsidP="00A16388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Трубка </w:t>
            </w:r>
            <w:proofErr w:type="spellStart"/>
            <w:r w:rsidRPr="005916B8">
              <w:rPr>
                <w:sz w:val="24"/>
                <w:szCs w:val="24"/>
              </w:rPr>
              <w:t>термоусадочная</w:t>
            </w:r>
            <w:proofErr w:type="spellEnd"/>
            <w:r w:rsidRPr="005916B8">
              <w:rPr>
                <w:sz w:val="24"/>
                <w:szCs w:val="24"/>
              </w:rPr>
              <w:t xml:space="preserve"> ТУТ 40/20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2053740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м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388" w:rsidRPr="005916B8" w:rsidRDefault="00A16388" w:rsidP="00A16388">
            <w:pPr>
              <w:ind w:firstLine="0"/>
              <w:jc w:val="righ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52</w:t>
            </w:r>
          </w:p>
        </w:tc>
      </w:tr>
    </w:tbl>
    <w:p w:rsidR="00E11BBD" w:rsidRPr="00FE1963" w:rsidRDefault="00FE1963">
      <w:pPr>
        <w:ind w:firstLine="0"/>
        <w:jc w:val="left"/>
      </w:pPr>
      <w:r w:rsidRPr="00FE1963">
        <w:rPr>
          <w:vertAlign w:val="superscript"/>
          <w:lang w:val="en-US"/>
        </w:rPr>
        <w:t>1)</w:t>
      </w:r>
      <w:r>
        <w:rPr>
          <w:lang w:val="en-US"/>
        </w:rPr>
        <w:t xml:space="preserve"> – </w:t>
      </w:r>
      <w:r>
        <w:t>или эквивалент</w:t>
      </w:r>
    </w:p>
    <w:p w:rsidR="00E11BBD" w:rsidRDefault="00E11BBD">
      <w:pPr>
        <w:ind w:firstLine="0"/>
        <w:jc w:val="left"/>
      </w:pPr>
    </w:p>
    <w:p w:rsidR="00EA7014" w:rsidRPr="005916B8" w:rsidRDefault="00EA7014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5916B8">
        <w:rPr>
          <w:b/>
          <w:sz w:val="24"/>
          <w:szCs w:val="24"/>
        </w:rPr>
        <w:t>Приложение 2</w:t>
      </w:r>
    </w:p>
    <w:p w:rsidR="00E43044" w:rsidRPr="005916B8" w:rsidRDefault="00E4304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Изолента ПВХ</w:t>
      </w:r>
      <w:r w:rsidR="00A555E5" w:rsidRPr="005916B8">
        <w:rPr>
          <w:sz w:val="24"/>
          <w:szCs w:val="24"/>
        </w:rPr>
        <w:t>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6"/>
        <w:gridCol w:w="5981"/>
      </w:tblGrid>
      <w:tr w:rsidR="00E43044" w:rsidRPr="005916B8" w:rsidTr="00433590">
        <w:trPr>
          <w:trHeight w:val="64"/>
          <w:tblHeader/>
        </w:trPr>
        <w:tc>
          <w:tcPr>
            <w:tcW w:w="4126" w:type="dxa"/>
            <w:shd w:val="clear" w:color="auto" w:fill="auto"/>
            <w:vAlign w:val="center"/>
            <w:hideMark/>
          </w:tcPr>
          <w:p w:rsidR="00E43044" w:rsidRPr="005916B8" w:rsidRDefault="00E43044" w:rsidP="00B405E9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981" w:type="dxa"/>
            <w:shd w:val="clear" w:color="auto" w:fill="auto"/>
            <w:vAlign w:val="center"/>
          </w:tcPr>
          <w:p w:rsidR="00E43044" w:rsidRPr="005916B8" w:rsidRDefault="00E43044" w:rsidP="00B405E9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023C32" w:rsidRPr="005916B8" w:rsidTr="00433590">
        <w:trPr>
          <w:trHeight w:val="64"/>
        </w:trPr>
        <w:tc>
          <w:tcPr>
            <w:tcW w:w="4126" w:type="dxa"/>
            <w:shd w:val="clear" w:color="auto" w:fill="auto"/>
            <w:vAlign w:val="center"/>
          </w:tcPr>
          <w:p w:rsidR="00023C32" w:rsidRPr="005916B8" w:rsidRDefault="00023C32" w:rsidP="00B405E9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981" w:type="dxa"/>
            <w:shd w:val="clear" w:color="auto" w:fill="auto"/>
            <w:vAlign w:val="center"/>
          </w:tcPr>
          <w:p w:rsidR="00023C32" w:rsidRPr="005916B8" w:rsidRDefault="00023C32" w:rsidP="00023C32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15х0.2, синяя, высший сорт ГОСТ 16214-86</w:t>
            </w:r>
          </w:p>
        </w:tc>
      </w:tr>
      <w:tr w:rsidR="00E43044" w:rsidRPr="005916B8" w:rsidTr="00433590">
        <w:trPr>
          <w:trHeight w:val="64"/>
        </w:trPr>
        <w:tc>
          <w:tcPr>
            <w:tcW w:w="4126" w:type="dxa"/>
            <w:shd w:val="clear" w:color="auto" w:fill="auto"/>
            <w:vAlign w:val="center"/>
          </w:tcPr>
          <w:p w:rsidR="00E43044" w:rsidRPr="005916B8" w:rsidRDefault="00E43044" w:rsidP="00B405E9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5981" w:type="dxa"/>
            <w:shd w:val="clear" w:color="auto" w:fill="auto"/>
            <w:vAlign w:val="center"/>
          </w:tcPr>
          <w:p w:rsidR="00E43044" w:rsidRPr="005916B8" w:rsidRDefault="00E43044" w:rsidP="00B405E9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 м</w:t>
            </w:r>
          </w:p>
        </w:tc>
      </w:tr>
    </w:tbl>
    <w:p w:rsidR="00EA7014" w:rsidRPr="005916B8" w:rsidRDefault="00EA7014" w:rsidP="00EA7014">
      <w:pPr>
        <w:pStyle w:val="ae"/>
        <w:ind w:left="0" w:firstLine="0"/>
        <w:rPr>
          <w:sz w:val="24"/>
          <w:szCs w:val="24"/>
        </w:rPr>
      </w:pPr>
    </w:p>
    <w:p w:rsidR="000009EF" w:rsidRPr="005916B8" w:rsidRDefault="000009EF" w:rsidP="000009EF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Изолента ПВХ 0,2ммх19ммх25м синяя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3"/>
        <w:gridCol w:w="6094"/>
      </w:tblGrid>
      <w:tr w:rsidR="005916B8" w:rsidRPr="005916B8" w:rsidTr="000009EF">
        <w:trPr>
          <w:trHeight w:val="70"/>
          <w:tblHeader/>
        </w:trPr>
        <w:tc>
          <w:tcPr>
            <w:tcW w:w="4013" w:type="dxa"/>
            <w:shd w:val="clear" w:color="auto" w:fill="auto"/>
            <w:vAlign w:val="center"/>
            <w:hideMark/>
          </w:tcPr>
          <w:p w:rsidR="000009EF" w:rsidRPr="005916B8" w:rsidRDefault="000009EF" w:rsidP="00924CEF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0009EF" w:rsidRPr="005916B8" w:rsidRDefault="000009EF" w:rsidP="00924CEF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0009EF" w:rsidRPr="005916B8" w:rsidRDefault="000009EF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0009EF" w:rsidRPr="005916B8" w:rsidRDefault="000009EF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19х0.2, синяя, высший сорт ГОСТ 16214-86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0009EF" w:rsidRPr="005916B8" w:rsidRDefault="000009EF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0009EF" w:rsidRPr="005916B8" w:rsidRDefault="000009EF" w:rsidP="000009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25 м</w:t>
            </w:r>
          </w:p>
        </w:tc>
      </w:tr>
    </w:tbl>
    <w:p w:rsidR="000009EF" w:rsidRPr="005916B8" w:rsidRDefault="000009EF" w:rsidP="00EA7014">
      <w:pPr>
        <w:pStyle w:val="ae"/>
        <w:ind w:left="0" w:firstLine="0"/>
        <w:rPr>
          <w:sz w:val="24"/>
          <w:szCs w:val="24"/>
        </w:rPr>
      </w:pPr>
    </w:p>
    <w:p w:rsidR="00695D5E" w:rsidRPr="005916B8" w:rsidRDefault="00695D5E" w:rsidP="009D0970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Изолента ПВХ 19ммх20м синяя.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3"/>
        <w:gridCol w:w="6094"/>
      </w:tblGrid>
      <w:tr w:rsidR="005916B8" w:rsidRPr="005916B8" w:rsidTr="000009EF">
        <w:trPr>
          <w:trHeight w:val="70"/>
          <w:tblHeader/>
        </w:trPr>
        <w:tc>
          <w:tcPr>
            <w:tcW w:w="4013" w:type="dxa"/>
            <w:shd w:val="clear" w:color="auto" w:fill="auto"/>
            <w:vAlign w:val="center"/>
            <w:hideMark/>
          </w:tcPr>
          <w:p w:rsidR="009D0970" w:rsidRPr="005916B8" w:rsidRDefault="009D0970" w:rsidP="00035DD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9D0970" w:rsidRPr="005916B8" w:rsidRDefault="009D0970" w:rsidP="00035DD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9D0970" w:rsidRPr="005916B8" w:rsidRDefault="009D0970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9D0970" w:rsidRPr="005916B8" w:rsidRDefault="009D0970" w:rsidP="009D097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19х0.2, синяя, высший сорт ГОСТ 16214-86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9D0970" w:rsidRPr="005916B8" w:rsidRDefault="009D0970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9D0970" w:rsidRPr="005916B8" w:rsidRDefault="009D0970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 м</w:t>
            </w:r>
          </w:p>
        </w:tc>
      </w:tr>
    </w:tbl>
    <w:p w:rsidR="009D0970" w:rsidRPr="005916B8" w:rsidRDefault="009D0970" w:rsidP="00EA7014">
      <w:pPr>
        <w:pStyle w:val="ae"/>
        <w:ind w:left="0" w:firstLine="0"/>
        <w:rPr>
          <w:sz w:val="24"/>
          <w:szCs w:val="24"/>
        </w:rPr>
      </w:pPr>
    </w:p>
    <w:p w:rsidR="004538AF" w:rsidRPr="005916B8" w:rsidRDefault="004538AF" w:rsidP="004538AF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Изолента ПВХ 19ммх20м черная.</w:t>
      </w:r>
    </w:p>
    <w:tbl>
      <w:tblPr>
        <w:tblW w:w="10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3"/>
        <w:gridCol w:w="6080"/>
      </w:tblGrid>
      <w:tr w:rsidR="005916B8" w:rsidRPr="005916B8" w:rsidTr="000009EF">
        <w:trPr>
          <w:trHeight w:val="70"/>
          <w:tblHeader/>
        </w:trPr>
        <w:tc>
          <w:tcPr>
            <w:tcW w:w="4013" w:type="dxa"/>
            <w:shd w:val="clear" w:color="auto" w:fill="auto"/>
            <w:vAlign w:val="center"/>
            <w:hideMark/>
          </w:tcPr>
          <w:p w:rsidR="004538AF" w:rsidRPr="005916B8" w:rsidRDefault="004538AF" w:rsidP="001C128C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080" w:type="dxa"/>
            <w:shd w:val="clear" w:color="auto" w:fill="auto"/>
            <w:vAlign w:val="center"/>
          </w:tcPr>
          <w:p w:rsidR="004538AF" w:rsidRPr="005916B8" w:rsidRDefault="004538AF" w:rsidP="001C128C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4538AF" w:rsidRPr="005916B8" w:rsidRDefault="004538AF" w:rsidP="001C128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080" w:type="dxa"/>
            <w:shd w:val="clear" w:color="auto" w:fill="auto"/>
            <w:vAlign w:val="center"/>
          </w:tcPr>
          <w:p w:rsidR="004538AF" w:rsidRPr="005916B8" w:rsidRDefault="004538AF" w:rsidP="004538A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19х0.2, черная, высший сорт ГОСТ 16214-86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4538AF" w:rsidRPr="005916B8" w:rsidRDefault="004538AF" w:rsidP="001C128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080" w:type="dxa"/>
            <w:shd w:val="clear" w:color="auto" w:fill="auto"/>
            <w:vAlign w:val="center"/>
          </w:tcPr>
          <w:p w:rsidR="004538AF" w:rsidRPr="005916B8" w:rsidRDefault="004538AF" w:rsidP="001C128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 м</w:t>
            </w:r>
          </w:p>
        </w:tc>
      </w:tr>
    </w:tbl>
    <w:p w:rsidR="000009EF" w:rsidRPr="005916B8" w:rsidRDefault="000009EF" w:rsidP="000009EF">
      <w:pPr>
        <w:ind w:firstLine="0"/>
        <w:rPr>
          <w:sz w:val="24"/>
          <w:szCs w:val="24"/>
        </w:rPr>
      </w:pPr>
    </w:p>
    <w:p w:rsidR="004538AF" w:rsidRPr="005916B8" w:rsidRDefault="000009EF" w:rsidP="000009EF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Изолента ПВХ 19ммх25м черная.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3"/>
        <w:gridCol w:w="6094"/>
      </w:tblGrid>
      <w:tr w:rsidR="005916B8" w:rsidRPr="005916B8" w:rsidTr="000009EF">
        <w:trPr>
          <w:trHeight w:val="70"/>
          <w:tblHeader/>
        </w:trPr>
        <w:tc>
          <w:tcPr>
            <w:tcW w:w="4013" w:type="dxa"/>
            <w:shd w:val="clear" w:color="auto" w:fill="auto"/>
            <w:vAlign w:val="center"/>
            <w:hideMark/>
          </w:tcPr>
          <w:p w:rsidR="000009EF" w:rsidRPr="005916B8" w:rsidRDefault="000009EF" w:rsidP="00924CEF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0009EF" w:rsidRPr="005916B8" w:rsidRDefault="000009EF" w:rsidP="00924CEF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0009EF" w:rsidRPr="005916B8" w:rsidRDefault="000009EF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0009EF" w:rsidRPr="005916B8" w:rsidRDefault="000009EF" w:rsidP="000009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19х0.2, чёрная, высший сорт ГОСТ 16214-86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0009EF" w:rsidRPr="005916B8" w:rsidRDefault="000009EF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0009EF" w:rsidRPr="005916B8" w:rsidRDefault="000009EF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25 м</w:t>
            </w:r>
          </w:p>
        </w:tc>
      </w:tr>
    </w:tbl>
    <w:p w:rsidR="000009EF" w:rsidRPr="005916B8" w:rsidRDefault="000009EF" w:rsidP="00EA7014">
      <w:pPr>
        <w:pStyle w:val="ae"/>
        <w:ind w:left="0" w:firstLine="0"/>
        <w:rPr>
          <w:sz w:val="24"/>
          <w:szCs w:val="24"/>
        </w:rPr>
      </w:pPr>
    </w:p>
    <w:p w:rsidR="00EA7014" w:rsidRPr="005916B8" w:rsidRDefault="0068611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Изолента ПВХ EKF 19ммх20м желтая.</w:t>
      </w:r>
    </w:p>
    <w:tbl>
      <w:tblPr>
        <w:tblW w:w="10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3"/>
        <w:gridCol w:w="6080"/>
      </w:tblGrid>
      <w:tr w:rsidR="005916B8" w:rsidRPr="005916B8" w:rsidTr="000009EF">
        <w:trPr>
          <w:trHeight w:val="70"/>
          <w:tblHeader/>
        </w:trPr>
        <w:tc>
          <w:tcPr>
            <w:tcW w:w="4013" w:type="dxa"/>
            <w:shd w:val="clear" w:color="auto" w:fill="auto"/>
            <w:vAlign w:val="center"/>
            <w:hideMark/>
          </w:tcPr>
          <w:p w:rsidR="00EA7014" w:rsidRPr="005916B8" w:rsidRDefault="00EA7014" w:rsidP="00DC38C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080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686114" w:rsidRPr="005916B8" w:rsidRDefault="00686114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080" w:type="dxa"/>
            <w:shd w:val="clear" w:color="auto" w:fill="auto"/>
            <w:vAlign w:val="center"/>
          </w:tcPr>
          <w:p w:rsidR="00686114" w:rsidRPr="005916B8" w:rsidRDefault="00686114" w:rsidP="003E5EE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19х0.</w:t>
            </w:r>
            <w:r w:rsidR="003E5EE8" w:rsidRPr="005916B8">
              <w:rPr>
                <w:sz w:val="24"/>
                <w:szCs w:val="24"/>
              </w:rPr>
              <w:t>2</w:t>
            </w:r>
            <w:r w:rsidRPr="005916B8">
              <w:rPr>
                <w:sz w:val="24"/>
                <w:szCs w:val="24"/>
              </w:rPr>
              <w:t>, жёлтая, высший сорт ГОСТ 16214-86</w:t>
            </w:r>
          </w:p>
        </w:tc>
      </w:tr>
      <w:tr w:rsidR="005916B8" w:rsidRPr="005916B8" w:rsidTr="000009EF">
        <w:trPr>
          <w:trHeight w:val="64"/>
        </w:trPr>
        <w:tc>
          <w:tcPr>
            <w:tcW w:w="4013" w:type="dxa"/>
            <w:shd w:val="clear" w:color="auto" w:fill="auto"/>
            <w:vAlign w:val="center"/>
          </w:tcPr>
          <w:p w:rsidR="00686114" w:rsidRPr="005916B8" w:rsidRDefault="006861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080" w:type="dxa"/>
            <w:shd w:val="clear" w:color="auto" w:fill="auto"/>
            <w:vAlign w:val="center"/>
          </w:tcPr>
          <w:p w:rsidR="00686114" w:rsidRPr="005916B8" w:rsidRDefault="006861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 м</w:t>
            </w:r>
          </w:p>
        </w:tc>
      </w:tr>
    </w:tbl>
    <w:p w:rsidR="00EA7014" w:rsidRPr="005916B8" w:rsidRDefault="00EA7014" w:rsidP="00EA7014">
      <w:pPr>
        <w:pStyle w:val="ae"/>
        <w:ind w:left="0" w:firstLine="0"/>
        <w:rPr>
          <w:sz w:val="24"/>
          <w:szCs w:val="24"/>
        </w:rPr>
      </w:pPr>
    </w:p>
    <w:p w:rsidR="00EA7014" w:rsidRPr="005916B8" w:rsidRDefault="00D22738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Изолента ПВХ EKF 19ммх20м зеленая.</w:t>
      </w:r>
    </w:p>
    <w:tbl>
      <w:tblPr>
        <w:tblW w:w="10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1"/>
        <w:gridCol w:w="6222"/>
      </w:tblGrid>
      <w:tr w:rsidR="005916B8" w:rsidRPr="005916B8" w:rsidTr="000009EF">
        <w:trPr>
          <w:trHeight w:val="70"/>
          <w:tblHeader/>
        </w:trPr>
        <w:tc>
          <w:tcPr>
            <w:tcW w:w="3871" w:type="dxa"/>
            <w:shd w:val="clear" w:color="auto" w:fill="auto"/>
            <w:vAlign w:val="center"/>
            <w:hideMark/>
          </w:tcPr>
          <w:p w:rsidR="00EA7014" w:rsidRPr="005916B8" w:rsidRDefault="00EA7014" w:rsidP="00DC38C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0009EF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D22738" w:rsidRPr="005916B8" w:rsidRDefault="00D22738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D22738" w:rsidRPr="005916B8" w:rsidRDefault="00D22738" w:rsidP="003E5EE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19х0.</w:t>
            </w:r>
            <w:r w:rsidR="003E5EE8" w:rsidRPr="005916B8">
              <w:rPr>
                <w:sz w:val="24"/>
                <w:szCs w:val="24"/>
              </w:rPr>
              <w:t>2</w:t>
            </w:r>
            <w:r w:rsidRPr="005916B8">
              <w:rPr>
                <w:sz w:val="24"/>
                <w:szCs w:val="24"/>
              </w:rPr>
              <w:t>, зелёная, высший сорт ГОСТ 16214-86</w:t>
            </w:r>
          </w:p>
        </w:tc>
      </w:tr>
      <w:tr w:rsidR="005916B8" w:rsidRPr="005916B8" w:rsidTr="000009EF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D22738" w:rsidRPr="005916B8" w:rsidRDefault="00D22738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D22738" w:rsidRPr="005916B8" w:rsidRDefault="00D22738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 м</w:t>
            </w:r>
          </w:p>
        </w:tc>
      </w:tr>
    </w:tbl>
    <w:p w:rsidR="00EA7014" w:rsidRPr="005916B8" w:rsidRDefault="00EA7014" w:rsidP="00EA7014">
      <w:pPr>
        <w:pStyle w:val="ae"/>
        <w:ind w:left="284" w:firstLine="0"/>
        <w:rPr>
          <w:sz w:val="24"/>
          <w:szCs w:val="24"/>
        </w:rPr>
      </w:pPr>
    </w:p>
    <w:p w:rsidR="00EA7014" w:rsidRPr="005916B8" w:rsidRDefault="00D22738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Изолента ПВХ EKF 19ммх20м красная.</w:t>
      </w:r>
    </w:p>
    <w:tbl>
      <w:tblPr>
        <w:tblW w:w="10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1"/>
        <w:gridCol w:w="6222"/>
      </w:tblGrid>
      <w:tr w:rsidR="005916B8" w:rsidRPr="005916B8" w:rsidTr="005C21E8">
        <w:trPr>
          <w:trHeight w:val="70"/>
          <w:tblHeader/>
        </w:trPr>
        <w:tc>
          <w:tcPr>
            <w:tcW w:w="3871" w:type="dxa"/>
            <w:shd w:val="clear" w:color="auto" w:fill="auto"/>
            <w:vAlign w:val="center"/>
            <w:hideMark/>
          </w:tcPr>
          <w:p w:rsidR="00EA7014" w:rsidRPr="005916B8" w:rsidRDefault="00EA7014" w:rsidP="00DC38C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5C21E8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D22738" w:rsidRPr="005916B8" w:rsidRDefault="00D22738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D22738" w:rsidRPr="005916B8" w:rsidRDefault="00D22738" w:rsidP="003E5EE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19х0.</w:t>
            </w:r>
            <w:r w:rsidR="003E5EE8" w:rsidRPr="005916B8">
              <w:rPr>
                <w:sz w:val="24"/>
                <w:szCs w:val="24"/>
              </w:rPr>
              <w:t>2</w:t>
            </w:r>
            <w:r w:rsidRPr="005916B8">
              <w:rPr>
                <w:sz w:val="24"/>
                <w:szCs w:val="24"/>
              </w:rPr>
              <w:t>, красная, высший сорт ГОСТ 16214-86</w:t>
            </w:r>
          </w:p>
        </w:tc>
      </w:tr>
      <w:tr w:rsidR="005916B8" w:rsidRPr="005916B8" w:rsidTr="005C21E8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D22738" w:rsidRPr="005916B8" w:rsidRDefault="00D22738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D22738" w:rsidRPr="005916B8" w:rsidRDefault="00D22738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 м</w:t>
            </w:r>
          </w:p>
        </w:tc>
      </w:tr>
    </w:tbl>
    <w:p w:rsidR="007B6967" w:rsidRPr="005916B8" w:rsidRDefault="007B6967" w:rsidP="007B6967">
      <w:pPr>
        <w:pStyle w:val="ae"/>
        <w:tabs>
          <w:tab w:val="left" w:pos="709"/>
        </w:tabs>
        <w:ind w:left="0" w:firstLine="0"/>
        <w:rPr>
          <w:sz w:val="24"/>
          <w:szCs w:val="24"/>
        </w:rPr>
      </w:pPr>
    </w:p>
    <w:p w:rsidR="00EA7014" w:rsidRPr="005916B8" w:rsidRDefault="005C21E8" w:rsidP="005C21E8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 xml:space="preserve">Изолента ПВХ </w:t>
      </w:r>
      <w:proofErr w:type="spellStart"/>
      <w:r w:rsidRPr="005916B8">
        <w:rPr>
          <w:sz w:val="24"/>
          <w:szCs w:val="24"/>
        </w:rPr>
        <w:t>Neomatec</w:t>
      </w:r>
      <w:proofErr w:type="spellEnd"/>
      <w:r w:rsidRPr="005916B8">
        <w:rPr>
          <w:sz w:val="24"/>
          <w:szCs w:val="24"/>
        </w:rPr>
        <w:t xml:space="preserve"> 19ммх25м черная</w:t>
      </w:r>
      <w:r w:rsidR="004D3380" w:rsidRPr="005916B8">
        <w:rPr>
          <w:sz w:val="24"/>
          <w:szCs w:val="24"/>
        </w:rPr>
        <w:t>.</w:t>
      </w:r>
    </w:p>
    <w:tbl>
      <w:tblPr>
        <w:tblW w:w="10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1"/>
        <w:gridCol w:w="6222"/>
      </w:tblGrid>
      <w:tr w:rsidR="005916B8" w:rsidRPr="005916B8" w:rsidTr="005C21E8">
        <w:trPr>
          <w:trHeight w:val="70"/>
          <w:tblHeader/>
        </w:trPr>
        <w:tc>
          <w:tcPr>
            <w:tcW w:w="3871" w:type="dxa"/>
            <w:shd w:val="clear" w:color="auto" w:fill="auto"/>
            <w:vAlign w:val="center"/>
            <w:hideMark/>
          </w:tcPr>
          <w:p w:rsidR="004D3380" w:rsidRPr="005916B8" w:rsidRDefault="004D3380" w:rsidP="005A777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4D3380" w:rsidRPr="005916B8" w:rsidRDefault="004D3380" w:rsidP="005A777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5C21E8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4D3380" w:rsidRPr="005916B8" w:rsidRDefault="004D3380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4D3380" w:rsidRPr="005916B8" w:rsidRDefault="004D3380" w:rsidP="003E5EE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19х0.</w:t>
            </w:r>
            <w:r w:rsidR="003E5EE8" w:rsidRPr="005916B8">
              <w:rPr>
                <w:sz w:val="24"/>
                <w:szCs w:val="24"/>
              </w:rPr>
              <w:t>2</w:t>
            </w:r>
            <w:r w:rsidRPr="005916B8">
              <w:rPr>
                <w:sz w:val="24"/>
                <w:szCs w:val="24"/>
              </w:rPr>
              <w:t>, синяя, высший сорт ГОСТ 16214-86</w:t>
            </w:r>
          </w:p>
        </w:tc>
      </w:tr>
      <w:tr w:rsidR="005916B8" w:rsidRPr="005916B8" w:rsidTr="005C21E8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4D3380" w:rsidRPr="005916B8" w:rsidRDefault="004D3380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4D3380" w:rsidRPr="005916B8" w:rsidRDefault="004D3380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25 м</w:t>
            </w:r>
          </w:p>
        </w:tc>
      </w:tr>
    </w:tbl>
    <w:p w:rsidR="004D3380" w:rsidRPr="005916B8" w:rsidRDefault="004D3380" w:rsidP="00EA7014">
      <w:pPr>
        <w:pStyle w:val="ae"/>
        <w:ind w:left="0" w:firstLine="0"/>
        <w:rPr>
          <w:sz w:val="24"/>
          <w:szCs w:val="24"/>
        </w:rPr>
      </w:pPr>
    </w:p>
    <w:p w:rsidR="005C21E8" w:rsidRPr="005916B8" w:rsidRDefault="005C21E8" w:rsidP="005C21E8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 xml:space="preserve">Изолента ПВХ </w:t>
      </w:r>
      <w:proofErr w:type="spellStart"/>
      <w:r w:rsidRPr="005916B8">
        <w:rPr>
          <w:sz w:val="24"/>
          <w:szCs w:val="24"/>
        </w:rPr>
        <w:t>Safeline</w:t>
      </w:r>
      <w:proofErr w:type="spellEnd"/>
      <w:r w:rsidRPr="005916B8">
        <w:rPr>
          <w:sz w:val="24"/>
          <w:szCs w:val="24"/>
        </w:rPr>
        <w:t xml:space="preserve"> 19ммх20м синяя.</w:t>
      </w:r>
    </w:p>
    <w:tbl>
      <w:tblPr>
        <w:tblW w:w="10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1"/>
        <w:gridCol w:w="6222"/>
      </w:tblGrid>
      <w:tr w:rsidR="005916B8" w:rsidRPr="005916B8" w:rsidTr="005C21E8">
        <w:trPr>
          <w:trHeight w:val="70"/>
          <w:tblHeader/>
        </w:trPr>
        <w:tc>
          <w:tcPr>
            <w:tcW w:w="3871" w:type="dxa"/>
            <w:shd w:val="clear" w:color="auto" w:fill="auto"/>
            <w:vAlign w:val="center"/>
            <w:hideMark/>
          </w:tcPr>
          <w:p w:rsidR="005C21E8" w:rsidRPr="005916B8" w:rsidRDefault="005C21E8" w:rsidP="00924CEF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5C21E8" w:rsidRPr="005916B8" w:rsidRDefault="005C21E8" w:rsidP="00924CEF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5C21E8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5C21E8" w:rsidRPr="005916B8" w:rsidRDefault="005C21E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5C21E8" w:rsidRPr="005916B8" w:rsidRDefault="005C21E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ПВХ 19х0.2, синяя, высший сорт ГОСТ 16214-86</w:t>
            </w:r>
          </w:p>
        </w:tc>
      </w:tr>
      <w:tr w:rsidR="005916B8" w:rsidRPr="005916B8" w:rsidTr="005C21E8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5C21E8" w:rsidRPr="005916B8" w:rsidRDefault="005C21E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5C21E8" w:rsidRPr="005916B8" w:rsidRDefault="005C21E8" w:rsidP="005C21E8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 м</w:t>
            </w:r>
          </w:p>
        </w:tc>
      </w:tr>
    </w:tbl>
    <w:p w:rsidR="00E11BBD" w:rsidRDefault="00E11BBD" w:rsidP="00EA7014">
      <w:pPr>
        <w:pStyle w:val="ae"/>
        <w:ind w:left="0" w:firstLine="0"/>
        <w:rPr>
          <w:sz w:val="24"/>
          <w:szCs w:val="24"/>
        </w:rPr>
      </w:pPr>
    </w:p>
    <w:p w:rsidR="00EA7014" w:rsidRPr="005916B8" w:rsidRDefault="00EA701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Изолента х/б.</w:t>
      </w:r>
    </w:p>
    <w:tbl>
      <w:tblPr>
        <w:tblW w:w="10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1"/>
        <w:gridCol w:w="6222"/>
      </w:tblGrid>
      <w:tr w:rsidR="005916B8" w:rsidRPr="005916B8" w:rsidTr="005C21E8">
        <w:trPr>
          <w:trHeight w:val="70"/>
          <w:tblHeader/>
        </w:trPr>
        <w:tc>
          <w:tcPr>
            <w:tcW w:w="3871" w:type="dxa"/>
            <w:shd w:val="clear" w:color="auto" w:fill="auto"/>
            <w:vAlign w:val="center"/>
            <w:hideMark/>
          </w:tcPr>
          <w:p w:rsidR="00EA7014" w:rsidRPr="005916B8" w:rsidRDefault="00EA7014" w:rsidP="00DC38C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5C21E8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3E5EE8" w:rsidRPr="005916B8" w:rsidRDefault="003E5EE8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3E5EE8" w:rsidRPr="005916B8" w:rsidRDefault="00417984" w:rsidP="00DC38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 ПОЛ-20</w:t>
            </w:r>
            <w:r w:rsidR="003E5EE8" w:rsidRPr="005916B8">
              <w:rPr>
                <w:sz w:val="24"/>
                <w:szCs w:val="24"/>
              </w:rPr>
              <w:t xml:space="preserve"> ГОСТ 2162-97</w:t>
            </w:r>
          </w:p>
        </w:tc>
      </w:tr>
      <w:tr w:rsidR="005916B8" w:rsidRPr="005916B8" w:rsidTr="005916B8">
        <w:trPr>
          <w:trHeight w:val="64"/>
        </w:trPr>
        <w:tc>
          <w:tcPr>
            <w:tcW w:w="3871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6222" w:type="dxa"/>
            <w:shd w:val="clear" w:color="auto" w:fill="auto"/>
            <w:vAlign w:val="center"/>
          </w:tcPr>
          <w:p w:rsidR="00EA7014" w:rsidRPr="005916B8" w:rsidRDefault="00EA7014" w:rsidP="00DC38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 м</w:t>
            </w:r>
          </w:p>
        </w:tc>
      </w:tr>
    </w:tbl>
    <w:p w:rsidR="00EA7014" w:rsidRPr="005916B8" w:rsidRDefault="00EA7014" w:rsidP="00EA7014">
      <w:pPr>
        <w:pStyle w:val="ae"/>
        <w:ind w:left="0" w:firstLine="0"/>
        <w:rPr>
          <w:sz w:val="24"/>
          <w:szCs w:val="24"/>
        </w:rPr>
      </w:pPr>
    </w:p>
    <w:p w:rsidR="005C21E8" w:rsidRPr="005916B8" w:rsidRDefault="005C21E8" w:rsidP="005C21E8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 xml:space="preserve">Лента </w:t>
      </w:r>
      <w:proofErr w:type="spellStart"/>
      <w:r w:rsidRPr="005916B8">
        <w:rPr>
          <w:sz w:val="24"/>
          <w:szCs w:val="24"/>
        </w:rPr>
        <w:t>Scotch</w:t>
      </w:r>
      <w:proofErr w:type="spellEnd"/>
      <w:r w:rsidRPr="005916B8">
        <w:rPr>
          <w:sz w:val="24"/>
          <w:szCs w:val="24"/>
        </w:rPr>
        <w:t xml:space="preserve"> </w:t>
      </w:r>
      <w:proofErr w:type="spellStart"/>
      <w:r w:rsidRPr="005916B8">
        <w:rPr>
          <w:sz w:val="24"/>
          <w:szCs w:val="24"/>
        </w:rPr>
        <w:t>Super</w:t>
      </w:r>
      <w:proofErr w:type="spellEnd"/>
      <w:r w:rsidRPr="005916B8">
        <w:rPr>
          <w:sz w:val="24"/>
          <w:szCs w:val="24"/>
        </w:rPr>
        <w:t xml:space="preserve"> 33+ 19ммх20м.</w:t>
      </w:r>
    </w:p>
    <w:tbl>
      <w:tblPr>
        <w:tblW w:w="10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6"/>
        <w:gridCol w:w="5967"/>
      </w:tblGrid>
      <w:tr w:rsidR="005916B8" w:rsidRPr="005916B8" w:rsidTr="005916B8">
        <w:trPr>
          <w:trHeight w:val="70"/>
          <w:tblHeader/>
        </w:trPr>
        <w:tc>
          <w:tcPr>
            <w:tcW w:w="4126" w:type="dxa"/>
            <w:shd w:val="clear" w:color="auto" w:fill="auto"/>
            <w:vAlign w:val="center"/>
            <w:hideMark/>
          </w:tcPr>
          <w:p w:rsidR="005916B8" w:rsidRPr="005916B8" w:rsidRDefault="005916B8" w:rsidP="00924CEF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967" w:type="dxa"/>
            <w:shd w:val="clear" w:color="auto" w:fill="auto"/>
            <w:vAlign w:val="center"/>
          </w:tcPr>
          <w:p w:rsidR="005916B8" w:rsidRPr="005916B8" w:rsidRDefault="005916B8" w:rsidP="00924CEF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5916B8">
        <w:trPr>
          <w:trHeight w:val="64"/>
        </w:trPr>
        <w:tc>
          <w:tcPr>
            <w:tcW w:w="4126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967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Лента изоляционная ПВХ, черная</w:t>
            </w:r>
          </w:p>
        </w:tc>
      </w:tr>
      <w:tr w:rsidR="005916B8" w:rsidRPr="005916B8" w:rsidTr="005916B8">
        <w:trPr>
          <w:trHeight w:val="64"/>
        </w:trPr>
        <w:tc>
          <w:tcPr>
            <w:tcW w:w="4126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Ширина</w:t>
            </w:r>
          </w:p>
        </w:tc>
        <w:tc>
          <w:tcPr>
            <w:tcW w:w="5967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19 мм</w:t>
            </w:r>
          </w:p>
        </w:tc>
      </w:tr>
      <w:tr w:rsidR="005916B8" w:rsidRPr="005916B8" w:rsidTr="005916B8">
        <w:trPr>
          <w:trHeight w:val="64"/>
        </w:trPr>
        <w:tc>
          <w:tcPr>
            <w:tcW w:w="4126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ленты в одном рулоне</w:t>
            </w:r>
          </w:p>
        </w:tc>
        <w:tc>
          <w:tcPr>
            <w:tcW w:w="5967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20 м</w:t>
            </w:r>
          </w:p>
        </w:tc>
      </w:tr>
      <w:tr w:rsidR="005916B8" w:rsidRPr="005916B8" w:rsidTr="005916B8">
        <w:trPr>
          <w:trHeight w:val="64"/>
        </w:trPr>
        <w:tc>
          <w:tcPr>
            <w:tcW w:w="4126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Температура эксплуатации</w:t>
            </w:r>
          </w:p>
        </w:tc>
        <w:tc>
          <w:tcPr>
            <w:tcW w:w="5967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от –50</w:t>
            </w:r>
            <w:r w:rsidRPr="005916B8">
              <w:rPr>
                <w:sz w:val="24"/>
                <w:szCs w:val="24"/>
                <w:vertAlign w:val="superscript"/>
              </w:rPr>
              <w:t>0</w:t>
            </w:r>
            <w:r w:rsidRPr="005916B8">
              <w:rPr>
                <w:sz w:val="24"/>
                <w:szCs w:val="24"/>
              </w:rPr>
              <w:t>С до +70</w:t>
            </w:r>
            <w:r w:rsidRPr="005916B8">
              <w:rPr>
                <w:sz w:val="24"/>
                <w:szCs w:val="24"/>
                <w:vertAlign w:val="superscript"/>
              </w:rPr>
              <w:t>0</w:t>
            </w:r>
            <w:r w:rsidRPr="005916B8">
              <w:rPr>
                <w:sz w:val="24"/>
                <w:szCs w:val="24"/>
              </w:rPr>
              <w:t>С</w:t>
            </w:r>
          </w:p>
        </w:tc>
      </w:tr>
      <w:tr w:rsidR="005916B8" w:rsidRPr="005916B8" w:rsidTr="005916B8">
        <w:trPr>
          <w:trHeight w:val="64"/>
        </w:trPr>
        <w:tc>
          <w:tcPr>
            <w:tcW w:w="4126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Особенность</w:t>
            </w:r>
          </w:p>
        </w:tc>
        <w:tc>
          <w:tcPr>
            <w:tcW w:w="5967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устойчивость к УФ-излучению</w:t>
            </w:r>
          </w:p>
        </w:tc>
      </w:tr>
    </w:tbl>
    <w:p w:rsidR="005916B8" w:rsidRPr="005916B8" w:rsidRDefault="005916B8" w:rsidP="005916B8">
      <w:pPr>
        <w:ind w:firstLine="0"/>
        <w:rPr>
          <w:sz w:val="24"/>
          <w:szCs w:val="24"/>
        </w:rPr>
      </w:pPr>
    </w:p>
    <w:p w:rsidR="00EA7014" w:rsidRPr="005916B8" w:rsidRDefault="00EA701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5916B8">
        <w:rPr>
          <w:sz w:val="24"/>
          <w:szCs w:val="24"/>
        </w:rPr>
        <w:t>Лента</w:t>
      </w:r>
      <w:proofErr w:type="gramEnd"/>
      <w:r w:rsidRPr="005916B8">
        <w:rPr>
          <w:sz w:val="24"/>
          <w:szCs w:val="24"/>
        </w:rPr>
        <w:t xml:space="preserve"> герметизирующая SCT-20.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414"/>
      </w:tblGrid>
      <w:tr w:rsidR="00EA7014" w:rsidRPr="005916B8" w:rsidTr="00433590">
        <w:trPr>
          <w:trHeight w:val="70"/>
          <w:tblHeader/>
        </w:trPr>
        <w:tc>
          <w:tcPr>
            <w:tcW w:w="4693" w:type="dxa"/>
            <w:shd w:val="clear" w:color="auto" w:fill="auto"/>
            <w:vAlign w:val="center"/>
            <w:hideMark/>
          </w:tcPr>
          <w:p w:rsidR="00EA7014" w:rsidRPr="005916B8" w:rsidRDefault="00EA7014" w:rsidP="00DC38C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A7014" w:rsidRPr="005916B8" w:rsidTr="00433590">
        <w:trPr>
          <w:trHeight w:val="342"/>
        </w:trPr>
        <w:tc>
          <w:tcPr>
            <w:tcW w:w="4693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восстановления герметичности изоляции СИП. Для наполнения и выравнивания поверхности под термоусаживаемыми изделиями</w:t>
            </w:r>
          </w:p>
        </w:tc>
      </w:tr>
      <w:tr w:rsidR="00EA7014" w:rsidRPr="005916B8" w:rsidTr="00433590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Толщина, мм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0,75</w:t>
            </w:r>
          </w:p>
        </w:tc>
      </w:tr>
      <w:tr w:rsidR="00EA7014" w:rsidRPr="005916B8" w:rsidTr="00433590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Ширина, мм 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22</w:t>
            </w:r>
          </w:p>
        </w:tc>
      </w:tr>
      <w:tr w:rsidR="00EA7014" w:rsidRPr="005916B8" w:rsidTr="00433590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Длина в рулоне, м 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</w:t>
            </w:r>
          </w:p>
        </w:tc>
      </w:tr>
      <w:tr w:rsidR="00E11BBD" w:rsidRPr="005916B8" w:rsidTr="00433590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Цвет 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EA7014" w:rsidRPr="005916B8" w:rsidRDefault="00A26EAE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Ч</w:t>
            </w:r>
            <w:r w:rsidR="00EA7014" w:rsidRPr="005916B8">
              <w:rPr>
                <w:sz w:val="24"/>
                <w:szCs w:val="24"/>
              </w:rPr>
              <w:t>ерный</w:t>
            </w:r>
          </w:p>
        </w:tc>
      </w:tr>
    </w:tbl>
    <w:p w:rsidR="00EB381E" w:rsidRPr="005916B8" w:rsidRDefault="00E11BBD" w:rsidP="00E11BBD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A7014" w:rsidRPr="005916B8" w:rsidRDefault="00EA701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>Прокладка под проходной изолятор ИПУ-10.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414"/>
      </w:tblGrid>
      <w:tr w:rsidR="00EA7014" w:rsidRPr="005916B8" w:rsidTr="00433590">
        <w:trPr>
          <w:trHeight w:val="70"/>
          <w:tblHeader/>
        </w:trPr>
        <w:tc>
          <w:tcPr>
            <w:tcW w:w="4693" w:type="dxa"/>
            <w:shd w:val="clear" w:color="auto" w:fill="auto"/>
            <w:vAlign w:val="center"/>
            <w:hideMark/>
          </w:tcPr>
          <w:p w:rsidR="00EA7014" w:rsidRPr="005916B8" w:rsidRDefault="00EA7014" w:rsidP="00DC38C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A7014" w:rsidRPr="005916B8" w:rsidTr="00433590">
        <w:trPr>
          <w:trHeight w:val="342"/>
        </w:trPr>
        <w:tc>
          <w:tcPr>
            <w:tcW w:w="4693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EA7014" w:rsidRPr="005916B8" w:rsidRDefault="00EA7014" w:rsidP="00993279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предотвращения попадания влаги под изолятор</w:t>
            </w:r>
            <w:r w:rsidR="00993279" w:rsidRPr="005916B8">
              <w:rPr>
                <w:sz w:val="24"/>
                <w:szCs w:val="24"/>
              </w:rPr>
              <w:t xml:space="preserve"> </w:t>
            </w:r>
            <w:r w:rsidRPr="005916B8">
              <w:rPr>
                <w:sz w:val="24"/>
                <w:szCs w:val="24"/>
              </w:rPr>
              <w:t>ИПУ-10/630- 7,5-1УХЛ1 ГОСТ 20454-85</w:t>
            </w:r>
          </w:p>
        </w:tc>
      </w:tr>
      <w:tr w:rsidR="00EA7014" w:rsidRPr="005916B8" w:rsidTr="00433590">
        <w:trPr>
          <w:trHeight w:val="342"/>
        </w:trPr>
        <w:tc>
          <w:tcPr>
            <w:tcW w:w="4693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Климатическое исполнение и категория размещения 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УХЛ1</w:t>
            </w:r>
          </w:p>
        </w:tc>
      </w:tr>
    </w:tbl>
    <w:p w:rsidR="00EA7014" w:rsidRPr="005916B8" w:rsidRDefault="00EA7014" w:rsidP="00EA7014">
      <w:pPr>
        <w:pStyle w:val="ae"/>
        <w:ind w:left="0" w:firstLine="0"/>
        <w:rPr>
          <w:sz w:val="24"/>
          <w:szCs w:val="24"/>
        </w:rPr>
      </w:pPr>
    </w:p>
    <w:p w:rsidR="003C2C4B" w:rsidRPr="005916B8" w:rsidRDefault="003C2C4B" w:rsidP="00107EAC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5916B8">
        <w:rPr>
          <w:sz w:val="24"/>
          <w:szCs w:val="24"/>
        </w:rPr>
        <w:t>Труба</w:t>
      </w:r>
      <w:proofErr w:type="gramEnd"/>
      <w:r w:rsidRPr="005916B8">
        <w:rPr>
          <w:sz w:val="24"/>
          <w:szCs w:val="24"/>
        </w:rPr>
        <w:t xml:space="preserve"> гофрированная ПВХ d16 с зондом.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B32FFF" w:rsidRPr="005916B8" w:rsidTr="00433590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B32FFF" w:rsidRPr="005916B8" w:rsidRDefault="00B32FFF" w:rsidP="00035DD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B32FFF" w:rsidP="00035DD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B32FFF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B32FFF" w:rsidRPr="005916B8" w:rsidRDefault="00B32FFF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B32FFF" w:rsidP="00035DD6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прокладки кабелей до 1000В</w:t>
            </w:r>
          </w:p>
        </w:tc>
      </w:tr>
      <w:tr w:rsidR="00107EAC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07EAC" w:rsidRPr="005916B8" w:rsidRDefault="00107EAC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Сопротивление изоляции, не менее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07EAC" w:rsidRPr="005916B8" w:rsidRDefault="00107EAC" w:rsidP="00107EAC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 МОм (при 500 В постоянного тока)</w:t>
            </w:r>
          </w:p>
        </w:tc>
      </w:tr>
      <w:tr w:rsidR="00B32FFF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B32FFF" w:rsidRPr="005916B8" w:rsidRDefault="00B32FFF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Наружный диаметр, мм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B32FFF" w:rsidP="00035DD6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16</w:t>
            </w:r>
          </w:p>
        </w:tc>
      </w:tr>
      <w:tr w:rsidR="00B32FFF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B32FFF" w:rsidRPr="005916B8" w:rsidRDefault="00B32FFF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Внутренний диаметр, мм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B32FFF" w:rsidP="00035DD6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11</w:t>
            </w:r>
          </w:p>
        </w:tc>
      </w:tr>
      <w:tr w:rsidR="00B32FFF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B32FFF" w:rsidRPr="005916B8" w:rsidRDefault="00B32FFF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Цвет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B32FFF" w:rsidP="00035DD6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серый</w:t>
            </w:r>
          </w:p>
        </w:tc>
      </w:tr>
      <w:tr w:rsidR="00B32FFF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B32FFF" w:rsidRPr="005916B8" w:rsidRDefault="00B32FFF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B32FFF" w:rsidP="00035DD6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самозатухающая</w:t>
            </w:r>
            <w:proofErr w:type="spellEnd"/>
            <w:r w:rsidRPr="005916B8">
              <w:rPr>
                <w:sz w:val="24"/>
                <w:szCs w:val="24"/>
              </w:rPr>
              <w:t xml:space="preserve"> композиция ПВХ</w:t>
            </w:r>
          </w:p>
        </w:tc>
      </w:tr>
      <w:tr w:rsidR="00B32FFF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B32FFF" w:rsidRPr="005916B8" w:rsidRDefault="00B32FFF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Степень защиты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B32FFF" w:rsidP="00B32FF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IP55</w:t>
            </w:r>
          </w:p>
        </w:tc>
      </w:tr>
      <w:tr w:rsidR="00B32FFF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B32FFF" w:rsidRPr="005916B8" w:rsidRDefault="00541DFB" w:rsidP="00035DD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32FFF" w:rsidRPr="005916B8">
              <w:rPr>
                <w:sz w:val="24"/>
                <w:szCs w:val="24"/>
              </w:rPr>
              <w:t xml:space="preserve">рочность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541DFB" w:rsidP="00B32FF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350 Н</w:t>
            </w:r>
          </w:p>
        </w:tc>
      </w:tr>
      <w:tr w:rsidR="00B32FFF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B32FFF" w:rsidRPr="005916B8" w:rsidRDefault="00B32FFF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Сопротивление изоляции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B32FFF" w:rsidP="00035DD6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 Мом</w:t>
            </w:r>
          </w:p>
        </w:tc>
      </w:tr>
      <w:tr w:rsidR="00B32FFF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B32FFF" w:rsidRPr="005916B8" w:rsidRDefault="00B32FFF" w:rsidP="00035DD6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Особенность конструкции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B32FFF" w:rsidRPr="005916B8" w:rsidRDefault="00B32FFF" w:rsidP="00035DD6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наличие зонда для удобства протяжки кабеля</w:t>
            </w:r>
          </w:p>
        </w:tc>
      </w:tr>
    </w:tbl>
    <w:p w:rsidR="003C2C4B" w:rsidRPr="005916B8" w:rsidRDefault="003C2C4B" w:rsidP="00EA7014">
      <w:pPr>
        <w:pStyle w:val="ae"/>
        <w:ind w:left="0" w:firstLine="0"/>
        <w:rPr>
          <w:sz w:val="24"/>
          <w:szCs w:val="24"/>
        </w:rPr>
      </w:pPr>
    </w:p>
    <w:p w:rsidR="00EA7014" w:rsidRPr="005916B8" w:rsidRDefault="00EA701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5916B8">
        <w:rPr>
          <w:sz w:val="24"/>
          <w:szCs w:val="24"/>
        </w:rPr>
        <w:t>Труба</w:t>
      </w:r>
      <w:proofErr w:type="gramEnd"/>
      <w:r w:rsidRPr="005916B8">
        <w:rPr>
          <w:sz w:val="24"/>
          <w:szCs w:val="24"/>
        </w:rPr>
        <w:t xml:space="preserve"> гофрированная ПВХ d25 с зондом.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EA7014" w:rsidRPr="005916B8" w:rsidTr="00433590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EA7014" w:rsidRPr="005916B8" w:rsidRDefault="00EA7014" w:rsidP="00DC38C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прокладки кабелей до 1000В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Наружный диаметр, мм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25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Внутренний диаметр, мм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19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Цвет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серый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самозатухающая</w:t>
            </w:r>
            <w:proofErr w:type="spellEnd"/>
            <w:r w:rsidRPr="005916B8">
              <w:rPr>
                <w:sz w:val="24"/>
                <w:szCs w:val="24"/>
              </w:rPr>
              <w:t xml:space="preserve"> композиция ПВХ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Степень защиты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IP54</w:t>
            </w:r>
          </w:p>
        </w:tc>
      </w:tr>
      <w:tr w:rsidR="00541DFB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41DFB" w:rsidRPr="005916B8" w:rsidRDefault="00541DFB" w:rsidP="00924CE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16B8">
              <w:rPr>
                <w:sz w:val="24"/>
                <w:szCs w:val="24"/>
              </w:rPr>
              <w:t xml:space="preserve">рочность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41DFB" w:rsidRPr="005916B8" w:rsidRDefault="00541DFB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350 Н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Сопротивление изоляции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 Мом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Особенность конструкции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наличие зонда для удобства протяжки кабеля</w:t>
            </w:r>
          </w:p>
        </w:tc>
      </w:tr>
    </w:tbl>
    <w:p w:rsidR="00490074" w:rsidRDefault="00490074" w:rsidP="00EA7014">
      <w:pPr>
        <w:pStyle w:val="ae"/>
        <w:ind w:left="0" w:firstLine="0"/>
        <w:rPr>
          <w:sz w:val="24"/>
          <w:szCs w:val="24"/>
        </w:rPr>
      </w:pPr>
    </w:p>
    <w:p w:rsidR="005916B8" w:rsidRDefault="005916B8" w:rsidP="005916B8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5916B8">
        <w:rPr>
          <w:sz w:val="24"/>
          <w:szCs w:val="24"/>
        </w:rPr>
        <w:t>Труба</w:t>
      </w:r>
      <w:proofErr w:type="gramEnd"/>
      <w:r w:rsidRPr="005916B8">
        <w:rPr>
          <w:sz w:val="24"/>
          <w:szCs w:val="24"/>
        </w:rPr>
        <w:t xml:space="preserve"> гофрированная ПВХ d32 с зондом.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5916B8" w:rsidRPr="005916B8" w:rsidTr="00924CEF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5916B8" w:rsidRPr="005916B8" w:rsidRDefault="005916B8" w:rsidP="00924CEF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916B8" w:rsidRPr="005916B8" w:rsidRDefault="005916B8" w:rsidP="00924CEF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916B8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916B8" w:rsidRPr="005916B8" w:rsidRDefault="005916B8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прокладки кабелей до 1000В</w:t>
            </w:r>
          </w:p>
        </w:tc>
      </w:tr>
      <w:tr w:rsidR="005916B8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Наружный диаметр, мм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916B8" w:rsidRPr="005916B8" w:rsidRDefault="005916B8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5916B8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Внутренний диаметр, мм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916B8" w:rsidRPr="005916B8" w:rsidRDefault="005916B8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5916B8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Цвет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916B8" w:rsidRPr="005916B8" w:rsidRDefault="005916B8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серый</w:t>
            </w:r>
          </w:p>
        </w:tc>
      </w:tr>
      <w:tr w:rsidR="005916B8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916B8" w:rsidRPr="005916B8" w:rsidRDefault="005916B8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самозатухающая</w:t>
            </w:r>
            <w:proofErr w:type="spellEnd"/>
            <w:r w:rsidRPr="005916B8">
              <w:rPr>
                <w:sz w:val="24"/>
                <w:szCs w:val="24"/>
              </w:rPr>
              <w:t xml:space="preserve"> композиция ПВХ</w:t>
            </w:r>
          </w:p>
        </w:tc>
      </w:tr>
      <w:tr w:rsidR="005916B8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Степень защиты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916B8" w:rsidRPr="005916B8" w:rsidRDefault="005916B8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IP54</w:t>
            </w:r>
          </w:p>
        </w:tc>
      </w:tr>
      <w:tr w:rsidR="00541DFB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41DFB" w:rsidRPr="005916B8" w:rsidRDefault="00541DFB" w:rsidP="00924CE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16B8">
              <w:rPr>
                <w:sz w:val="24"/>
                <w:szCs w:val="24"/>
              </w:rPr>
              <w:t xml:space="preserve">рочность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41DFB" w:rsidRPr="005916B8" w:rsidRDefault="00541DFB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350 Н</w:t>
            </w:r>
          </w:p>
        </w:tc>
      </w:tr>
      <w:tr w:rsidR="005916B8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Сопротивление изоляции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916B8" w:rsidRPr="005916B8" w:rsidRDefault="005916B8" w:rsidP="00924CE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 Мом</w:t>
            </w:r>
          </w:p>
        </w:tc>
      </w:tr>
      <w:tr w:rsidR="005916B8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916B8" w:rsidRPr="005916B8" w:rsidRDefault="005916B8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Особенность конструкции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916B8" w:rsidRPr="005916B8" w:rsidRDefault="005916B8" w:rsidP="00924CE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наличие зонда для удобства протяжки кабеля</w:t>
            </w:r>
          </w:p>
        </w:tc>
      </w:tr>
    </w:tbl>
    <w:p w:rsidR="005916B8" w:rsidRDefault="005916B8" w:rsidP="00EA7014">
      <w:pPr>
        <w:pStyle w:val="ae"/>
        <w:ind w:left="0" w:firstLine="0"/>
        <w:rPr>
          <w:sz w:val="24"/>
          <w:szCs w:val="24"/>
        </w:rPr>
      </w:pPr>
    </w:p>
    <w:p w:rsidR="00EA7014" w:rsidRPr="005916B8" w:rsidRDefault="00EA701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5916B8">
        <w:rPr>
          <w:sz w:val="24"/>
          <w:szCs w:val="24"/>
        </w:rPr>
        <w:t>Труба</w:t>
      </w:r>
      <w:proofErr w:type="gramEnd"/>
      <w:r w:rsidRPr="005916B8">
        <w:rPr>
          <w:sz w:val="24"/>
          <w:szCs w:val="24"/>
        </w:rPr>
        <w:t xml:space="preserve"> гофрированная ПВХ d40.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EA7014" w:rsidRPr="005916B8" w:rsidTr="00433590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EA7014" w:rsidRPr="005916B8" w:rsidRDefault="00EA7014" w:rsidP="00DC38C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прокладки кабелей до 1000В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Наружный диаметр, мм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40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Внутренний диаметр, мм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31,2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Цвет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серый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самозатухающая</w:t>
            </w:r>
            <w:proofErr w:type="spellEnd"/>
            <w:r w:rsidRPr="005916B8">
              <w:rPr>
                <w:sz w:val="24"/>
                <w:szCs w:val="24"/>
              </w:rPr>
              <w:t xml:space="preserve"> композиция ПВХ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Степень защиты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IP54</w:t>
            </w:r>
          </w:p>
        </w:tc>
      </w:tr>
      <w:tr w:rsidR="005A3A15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A3A15" w:rsidRPr="005916B8" w:rsidRDefault="005A3A15" w:rsidP="005A3A1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16B8">
              <w:rPr>
                <w:sz w:val="24"/>
                <w:szCs w:val="24"/>
              </w:rPr>
              <w:t xml:space="preserve">рочность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5A3A15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350 Н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Сопротивление изоляции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 Мом</w:t>
            </w:r>
          </w:p>
        </w:tc>
      </w:tr>
    </w:tbl>
    <w:p w:rsidR="00EA7014" w:rsidRDefault="00EA7014" w:rsidP="00EA7014">
      <w:pPr>
        <w:pStyle w:val="ae"/>
        <w:ind w:left="0" w:firstLine="0"/>
        <w:rPr>
          <w:sz w:val="24"/>
          <w:szCs w:val="24"/>
        </w:rPr>
      </w:pPr>
    </w:p>
    <w:p w:rsidR="005A3A15" w:rsidRDefault="005A3A15" w:rsidP="005A3A15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5A3A15">
        <w:rPr>
          <w:sz w:val="24"/>
          <w:szCs w:val="24"/>
        </w:rPr>
        <w:t>Труба</w:t>
      </w:r>
      <w:proofErr w:type="gramEnd"/>
      <w:r w:rsidRPr="005A3A15">
        <w:rPr>
          <w:sz w:val="24"/>
          <w:szCs w:val="24"/>
        </w:rPr>
        <w:t xml:space="preserve"> гофрированная ПВХ d40 с зондом.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5A3A15" w:rsidRPr="005916B8" w:rsidTr="00924CEF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5A3A15" w:rsidRPr="005916B8" w:rsidRDefault="005A3A15" w:rsidP="00924CEF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924CEF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A3A15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A3A15" w:rsidRPr="005916B8" w:rsidRDefault="005A3A15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прокладки кабелей до 1000В</w:t>
            </w:r>
          </w:p>
        </w:tc>
      </w:tr>
      <w:tr w:rsidR="005A3A15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A3A15" w:rsidRPr="005916B8" w:rsidRDefault="005A3A15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Наружный диаметр, мм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40</w:t>
            </w:r>
          </w:p>
        </w:tc>
      </w:tr>
      <w:tr w:rsidR="005A3A15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A3A15" w:rsidRPr="005916B8" w:rsidRDefault="005A3A15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Внутренний диаметр, мм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31,2</w:t>
            </w:r>
          </w:p>
        </w:tc>
      </w:tr>
      <w:tr w:rsidR="005A3A15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A3A15" w:rsidRPr="005916B8" w:rsidRDefault="005A3A15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Цвет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серый</w:t>
            </w:r>
          </w:p>
        </w:tc>
      </w:tr>
      <w:tr w:rsidR="005A3A15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A3A15" w:rsidRPr="005916B8" w:rsidRDefault="005A3A15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самозатухающая</w:t>
            </w:r>
            <w:proofErr w:type="spellEnd"/>
            <w:r w:rsidRPr="005916B8">
              <w:rPr>
                <w:sz w:val="24"/>
                <w:szCs w:val="24"/>
              </w:rPr>
              <w:t xml:space="preserve"> композиция ПВХ</w:t>
            </w:r>
          </w:p>
        </w:tc>
      </w:tr>
      <w:tr w:rsidR="005A3A15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A3A15" w:rsidRPr="005916B8" w:rsidRDefault="005A3A15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Степень защиты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IP54</w:t>
            </w:r>
          </w:p>
        </w:tc>
      </w:tr>
      <w:tr w:rsidR="005A3A15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A3A15" w:rsidRPr="005916B8" w:rsidRDefault="005A3A15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Кольцевая прочность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320Н (на 5 см при 20</w:t>
            </w:r>
            <w:r w:rsidRPr="005916B8">
              <w:rPr>
                <w:sz w:val="24"/>
                <w:szCs w:val="24"/>
                <w:vertAlign w:val="superscript"/>
              </w:rPr>
              <w:t>0</w:t>
            </w:r>
            <w:r w:rsidRPr="005916B8">
              <w:rPr>
                <w:sz w:val="24"/>
                <w:szCs w:val="24"/>
              </w:rPr>
              <w:t>С)</w:t>
            </w:r>
          </w:p>
        </w:tc>
      </w:tr>
      <w:tr w:rsidR="005A3A15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A3A15" w:rsidRPr="005916B8" w:rsidRDefault="005A3A15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Сопротивление изоляции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A3A15" w:rsidRPr="005916B8" w:rsidRDefault="005A3A15" w:rsidP="00924CE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 Мом</w:t>
            </w:r>
          </w:p>
        </w:tc>
      </w:tr>
    </w:tbl>
    <w:p w:rsidR="005A3A15" w:rsidRPr="005916B8" w:rsidRDefault="005A3A15" w:rsidP="00EA7014">
      <w:pPr>
        <w:pStyle w:val="ae"/>
        <w:ind w:left="0" w:firstLine="0"/>
        <w:rPr>
          <w:sz w:val="24"/>
          <w:szCs w:val="24"/>
        </w:rPr>
      </w:pPr>
    </w:p>
    <w:p w:rsidR="00EA7014" w:rsidRPr="005916B8" w:rsidRDefault="00EA701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5916B8">
        <w:rPr>
          <w:sz w:val="24"/>
          <w:szCs w:val="24"/>
        </w:rPr>
        <w:t>Труба</w:t>
      </w:r>
      <w:proofErr w:type="gramEnd"/>
      <w:r w:rsidRPr="005916B8">
        <w:rPr>
          <w:sz w:val="24"/>
          <w:szCs w:val="24"/>
        </w:rPr>
        <w:t xml:space="preserve"> гофрированная ПВХ d50 с зондом.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EA7014" w:rsidRPr="005916B8" w:rsidTr="00433590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EA7014" w:rsidRPr="005916B8" w:rsidRDefault="00EA7014" w:rsidP="00DC38C1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прокладки кабелей до 1000В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Наружный диаметр, мм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50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Внутренний диаметр, мм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40,1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Цвет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серый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proofErr w:type="spellStart"/>
            <w:r w:rsidRPr="005916B8">
              <w:rPr>
                <w:sz w:val="24"/>
                <w:szCs w:val="24"/>
              </w:rPr>
              <w:t>самозатухающая</w:t>
            </w:r>
            <w:proofErr w:type="spellEnd"/>
            <w:r w:rsidRPr="005916B8">
              <w:rPr>
                <w:sz w:val="24"/>
                <w:szCs w:val="24"/>
              </w:rPr>
              <w:t xml:space="preserve"> композиция ПВХ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Степень защиты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IP54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Кольцевая прочность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350Н (на 5 см при 20</w:t>
            </w:r>
            <w:r w:rsidRPr="005916B8">
              <w:rPr>
                <w:sz w:val="24"/>
                <w:szCs w:val="24"/>
                <w:vertAlign w:val="superscript"/>
              </w:rPr>
              <w:t>0</w:t>
            </w:r>
            <w:r w:rsidRPr="005916B8">
              <w:rPr>
                <w:sz w:val="24"/>
                <w:szCs w:val="24"/>
              </w:rPr>
              <w:t>С)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Сопротивление изоляции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 Мом</w:t>
            </w:r>
          </w:p>
        </w:tc>
      </w:tr>
      <w:tr w:rsidR="00EA7014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A7014" w:rsidRPr="005916B8" w:rsidRDefault="00EA7014" w:rsidP="00DC38C1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Особенность конструкции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A7014" w:rsidRPr="005916B8" w:rsidRDefault="00EA7014" w:rsidP="00DC38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наличие зонда для удобства протяжки кабеля</w:t>
            </w:r>
          </w:p>
        </w:tc>
      </w:tr>
    </w:tbl>
    <w:p w:rsidR="00E11BBD" w:rsidRDefault="00E11BBD">
      <w:pPr>
        <w:ind w:firstLine="0"/>
        <w:jc w:val="left"/>
        <w:rPr>
          <w:sz w:val="24"/>
          <w:szCs w:val="24"/>
        </w:rPr>
      </w:pPr>
    </w:p>
    <w:p w:rsidR="004538AF" w:rsidRPr="005916B8" w:rsidRDefault="004538AF" w:rsidP="004538AF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5916B8">
        <w:rPr>
          <w:sz w:val="24"/>
          <w:szCs w:val="24"/>
        </w:rPr>
        <w:t>Труба</w:t>
      </w:r>
      <w:proofErr w:type="gramEnd"/>
      <w:r w:rsidRPr="005916B8">
        <w:rPr>
          <w:sz w:val="24"/>
          <w:szCs w:val="24"/>
        </w:rPr>
        <w:t xml:space="preserve"> гофрированная ПНД d110 с зондом.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193AE0" w:rsidRPr="005916B8" w:rsidTr="00433590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193AE0" w:rsidRPr="005916B8" w:rsidRDefault="00193AE0" w:rsidP="00193AE0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193AE0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прокладки и защиты силовых кабелей в земле от механических повреждений.</w:t>
            </w:r>
          </w:p>
        </w:tc>
      </w:tr>
      <w:tr w:rsidR="00193AE0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наружный слой гофрированный из ПНД, внутренний гладкий из ПВД</w:t>
            </w:r>
          </w:p>
        </w:tc>
      </w:tr>
      <w:tr w:rsidR="00193AE0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Диаметр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110 мм</w:t>
            </w:r>
          </w:p>
        </w:tc>
      </w:tr>
      <w:tr w:rsidR="00193AE0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 xml:space="preserve">Степень защиты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IP 55 </w:t>
            </w:r>
          </w:p>
        </w:tc>
      </w:tr>
      <w:tr w:rsidR="00193AE0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 xml:space="preserve">Цвет наружного слоя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5916B8">
              <w:rPr>
                <w:bCs/>
                <w:sz w:val="24"/>
                <w:szCs w:val="24"/>
              </w:rPr>
              <w:t>красный</w:t>
            </w:r>
          </w:p>
        </w:tc>
      </w:tr>
      <w:tr w:rsidR="00193AE0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УХЛ5</w:t>
            </w:r>
          </w:p>
        </w:tc>
      </w:tr>
      <w:tr w:rsidR="00193AE0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Минимальный радиус изгиба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не более 8 диаметров трубы</w:t>
            </w:r>
          </w:p>
        </w:tc>
      </w:tr>
      <w:tr w:rsidR="00193AE0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Класс кольцевой жесткости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  <w:lang w:val="en-US"/>
              </w:rPr>
              <w:t>SN</w:t>
            </w:r>
            <w:r w:rsidRPr="005916B8">
              <w:rPr>
                <w:sz w:val="24"/>
                <w:szCs w:val="24"/>
              </w:rPr>
              <w:t>4 (по ГОСТ 54475-2011)</w:t>
            </w:r>
          </w:p>
        </w:tc>
      </w:tr>
      <w:tr w:rsidR="00193AE0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Длина в бухте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193AE0" w:rsidRPr="005916B8" w:rsidRDefault="00193AE0" w:rsidP="00193AE0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50 м</w:t>
            </w:r>
          </w:p>
        </w:tc>
      </w:tr>
    </w:tbl>
    <w:p w:rsidR="004538AF" w:rsidRPr="005916B8" w:rsidRDefault="004538AF" w:rsidP="00EA7014">
      <w:pPr>
        <w:pStyle w:val="ae"/>
        <w:ind w:left="284" w:firstLine="0"/>
        <w:rPr>
          <w:sz w:val="24"/>
          <w:szCs w:val="24"/>
        </w:rPr>
      </w:pPr>
    </w:p>
    <w:p w:rsidR="00927006" w:rsidRPr="005916B8" w:rsidRDefault="00927006" w:rsidP="00EB2B1F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5916B8">
        <w:rPr>
          <w:sz w:val="24"/>
          <w:szCs w:val="24"/>
        </w:rPr>
        <w:t>Труба</w:t>
      </w:r>
      <w:proofErr w:type="gramEnd"/>
      <w:r w:rsidRPr="005916B8">
        <w:rPr>
          <w:sz w:val="24"/>
          <w:szCs w:val="24"/>
        </w:rPr>
        <w:t xml:space="preserve"> гофрированная ПНД d50 с зондом.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501917" w:rsidRPr="005916B8" w:rsidTr="00433590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501917" w:rsidRPr="005916B8" w:rsidRDefault="00501917" w:rsidP="00422C5C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01917" w:rsidRPr="005916B8" w:rsidRDefault="00501917" w:rsidP="00422C5C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01917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01917" w:rsidRPr="005916B8" w:rsidRDefault="00501917" w:rsidP="00422C5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01917" w:rsidRPr="005916B8" w:rsidRDefault="00501917" w:rsidP="00422C5C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прокладки кабелей до 1000В</w:t>
            </w:r>
          </w:p>
        </w:tc>
      </w:tr>
      <w:tr w:rsidR="00501917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01917" w:rsidRPr="005916B8" w:rsidRDefault="00501917" w:rsidP="00422C5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Наружный диаметр, мм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01917" w:rsidRPr="005916B8" w:rsidRDefault="00501917" w:rsidP="00422C5C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50</w:t>
            </w:r>
          </w:p>
        </w:tc>
      </w:tr>
      <w:tr w:rsidR="00501917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01917" w:rsidRPr="005916B8" w:rsidRDefault="00501917" w:rsidP="00422C5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Внутренний диаметр, </w:t>
            </w:r>
            <w:r w:rsidR="00AE613C" w:rsidRPr="005916B8">
              <w:rPr>
                <w:sz w:val="24"/>
                <w:szCs w:val="24"/>
              </w:rPr>
              <w:t xml:space="preserve">не менее, </w:t>
            </w:r>
            <w:r w:rsidRPr="005916B8">
              <w:rPr>
                <w:sz w:val="24"/>
                <w:szCs w:val="24"/>
              </w:rPr>
              <w:t xml:space="preserve">мм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01917" w:rsidRPr="005916B8" w:rsidRDefault="00330647" w:rsidP="00422C5C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39</w:t>
            </w:r>
          </w:p>
        </w:tc>
      </w:tr>
      <w:tr w:rsidR="00501917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01917" w:rsidRPr="005916B8" w:rsidRDefault="00501917" w:rsidP="00422C5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01917" w:rsidRPr="005916B8" w:rsidRDefault="00501917" w:rsidP="00422C5C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полиэтилен низкого давления</w:t>
            </w:r>
          </w:p>
        </w:tc>
      </w:tr>
      <w:tr w:rsidR="00501917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01917" w:rsidRPr="005916B8" w:rsidRDefault="00501917" w:rsidP="00422C5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Степень защиты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01917" w:rsidRPr="005916B8" w:rsidRDefault="00501917" w:rsidP="00422C5C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IP55</w:t>
            </w:r>
          </w:p>
        </w:tc>
      </w:tr>
      <w:tr w:rsidR="00501917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01917" w:rsidRPr="005916B8" w:rsidRDefault="00501917" w:rsidP="00422C5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Кольцевая прочность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01917" w:rsidRPr="005916B8" w:rsidRDefault="00E11BBD" w:rsidP="00422C5C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ниже </w:t>
            </w:r>
            <w:r>
              <w:rPr>
                <w:sz w:val="24"/>
                <w:szCs w:val="24"/>
                <w:lang w:val="en-US"/>
              </w:rPr>
              <w:t>SN</w:t>
            </w:r>
            <w:r>
              <w:rPr>
                <w:sz w:val="24"/>
                <w:szCs w:val="24"/>
              </w:rPr>
              <w:t>4</w:t>
            </w:r>
          </w:p>
        </w:tc>
      </w:tr>
      <w:tr w:rsidR="00501917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01917" w:rsidRPr="005916B8" w:rsidRDefault="00501917" w:rsidP="00422C5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Сопротивление изоляции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01917" w:rsidRPr="005916B8" w:rsidRDefault="00501917" w:rsidP="00422C5C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 Мом</w:t>
            </w:r>
          </w:p>
        </w:tc>
      </w:tr>
      <w:tr w:rsidR="00E11BBD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501917" w:rsidRPr="005916B8" w:rsidRDefault="00501917" w:rsidP="00422C5C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Особенность конструкции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501917" w:rsidRPr="005916B8" w:rsidRDefault="00501917" w:rsidP="00422C5C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наличие зонда для удобства протяжки кабеля</w:t>
            </w:r>
          </w:p>
        </w:tc>
      </w:tr>
    </w:tbl>
    <w:p w:rsidR="00501917" w:rsidRDefault="00E11BBD" w:rsidP="00E11BBD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11BBD" w:rsidRDefault="00E11BBD" w:rsidP="00E11BBD">
      <w:pPr>
        <w:pStyle w:val="ae"/>
        <w:numPr>
          <w:ilvl w:val="0"/>
          <w:numId w:val="27"/>
        </w:numPr>
        <w:rPr>
          <w:sz w:val="24"/>
          <w:szCs w:val="24"/>
        </w:rPr>
      </w:pPr>
      <w:proofErr w:type="gramStart"/>
      <w:r w:rsidRPr="00E11BBD">
        <w:rPr>
          <w:sz w:val="24"/>
          <w:szCs w:val="24"/>
        </w:rPr>
        <w:t>Труба</w:t>
      </w:r>
      <w:proofErr w:type="gramEnd"/>
      <w:r w:rsidRPr="00E11BBD">
        <w:rPr>
          <w:sz w:val="24"/>
          <w:szCs w:val="24"/>
        </w:rPr>
        <w:t xml:space="preserve"> гофрированная ПНД d63 с зондом</w:t>
      </w:r>
      <w:r>
        <w:rPr>
          <w:sz w:val="24"/>
          <w:szCs w:val="24"/>
        </w:rPr>
        <w:t>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E11BBD" w:rsidRPr="005916B8" w:rsidTr="00924CEF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E11BBD" w:rsidRPr="005916B8" w:rsidRDefault="00E11BBD" w:rsidP="00924CEF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11BBD" w:rsidRPr="005916B8" w:rsidRDefault="00E11BBD" w:rsidP="00924CEF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11BBD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11BBD" w:rsidRPr="005916B8" w:rsidRDefault="00E11BBD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11BBD" w:rsidRPr="005916B8" w:rsidRDefault="00E11BBD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для прокладки кабелей до 1000В</w:t>
            </w:r>
          </w:p>
        </w:tc>
      </w:tr>
      <w:tr w:rsidR="00E11BBD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11BBD" w:rsidRPr="005916B8" w:rsidRDefault="00E11BBD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Наружный диаметр, мм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11BBD" w:rsidRPr="005916B8" w:rsidRDefault="00E11BBD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E11BBD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11BBD" w:rsidRPr="005916B8" w:rsidRDefault="00E11BBD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Внутренний диаметр, не менее, мм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11BBD" w:rsidRPr="005916B8" w:rsidRDefault="00E11BBD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E11BBD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11BBD" w:rsidRPr="005916B8" w:rsidRDefault="00E11BBD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11BBD" w:rsidRPr="005916B8" w:rsidRDefault="00E11BBD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полиэтилен низкого давления</w:t>
            </w:r>
          </w:p>
        </w:tc>
      </w:tr>
      <w:tr w:rsidR="00E11BBD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11BBD" w:rsidRPr="005916B8" w:rsidRDefault="00E11BBD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Степень защиты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11BBD" w:rsidRPr="005916B8" w:rsidRDefault="00E11BBD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IP55</w:t>
            </w:r>
          </w:p>
        </w:tc>
      </w:tr>
      <w:tr w:rsidR="00E11BBD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11BBD" w:rsidRPr="005916B8" w:rsidRDefault="00E11BBD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Кольцевая прочность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11BBD" w:rsidRPr="00E11BBD" w:rsidRDefault="00E11BBD" w:rsidP="00924CEF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ниже </w:t>
            </w:r>
            <w:r>
              <w:rPr>
                <w:sz w:val="24"/>
                <w:szCs w:val="24"/>
                <w:lang w:val="en-US"/>
              </w:rPr>
              <w:t>SN</w:t>
            </w:r>
            <w:r>
              <w:rPr>
                <w:sz w:val="24"/>
                <w:szCs w:val="24"/>
              </w:rPr>
              <w:t>4</w:t>
            </w:r>
          </w:p>
        </w:tc>
      </w:tr>
      <w:tr w:rsidR="00E11BBD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11BBD" w:rsidRPr="005916B8" w:rsidRDefault="00E11BBD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Сопротивление изоляции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11BBD" w:rsidRPr="005916B8" w:rsidRDefault="00E11BBD" w:rsidP="00924CE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100 Мом</w:t>
            </w:r>
          </w:p>
        </w:tc>
      </w:tr>
      <w:tr w:rsidR="00E11BBD" w:rsidRPr="005916B8" w:rsidTr="00924CEF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E11BBD" w:rsidRPr="005916B8" w:rsidRDefault="00E11BBD" w:rsidP="00924CEF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Особенность конструкции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E11BBD" w:rsidRPr="005916B8" w:rsidRDefault="00E11BBD" w:rsidP="00924CE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наличие зонда для удобства протяжки кабеля</w:t>
            </w:r>
          </w:p>
        </w:tc>
      </w:tr>
    </w:tbl>
    <w:p w:rsidR="00E11BBD" w:rsidRDefault="00E11BBD" w:rsidP="00EA7014">
      <w:pPr>
        <w:pStyle w:val="ae"/>
        <w:ind w:left="284" w:firstLine="0"/>
        <w:rPr>
          <w:sz w:val="24"/>
          <w:szCs w:val="24"/>
        </w:rPr>
      </w:pPr>
    </w:p>
    <w:p w:rsidR="00EA7014" w:rsidRPr="005916B8" w:rsidRDefault="00EA701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 xml:space="preserve">Трубка </w:t>
      </w:r>
      <w:proofErr w:type="spellStart"/>
      <w:r w:rsidRPr="005916B8">
        <w:rPr>
          <w:sz w:val="24"/>
          <w:szCs w:val="24"/>
        </w:rPr>
        <w:t>термоусадочная</w:t>
      </w:r>
      <w:proofErr w:type="spellEnd"/>
      <w:r w:rsidRPr="005916B8">
        <w:rPr>
          <w:sz w:val="24"/>
          <w:szCs w:val="24"/>
        </w:rPr>
        <w:t xml:space="preserve"> ТУТ 25/12,5.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616336" w:rsidRPr="005916B8" w:rsidTr="00433590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616336" w:rsidRPr="005916B8" w:rsidRDefault="00616336" w:rsidP="005A777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616336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ТУ 2247-011-79523310-2006 или аналог</w:t>
            </w:r>
          </w:p>
        </w:tc>
      </w:tr>
      <w:tr w:rsidR="00616336" w:rsidRPr="005916B8" w:rsidTr="00433590">
        <w:trPr>
          <w:trHeight w:val="342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для изоляции и антикоррозионной защиты электрических соединений, </w:t>
            </w:r>
            <w:proofErr w:type="spellStart"/>
            <w:r w:rsidRPr="005916B8">
              <w:rPr>
                <w:sz w:val="24"/>
                <w:szCs w:val="24"/>
              </w:rPr>
              <w:t>бандажирования</w:t>
            </w:r>
            <w:proofErr w:type="spellEnd"/>
            <w:r w:rsidRPr="005916B8">
              <w:rPr>
                <w:sz w:val="24"/>
                <w:szCs w:val="24"/>
              </w:rPr>
              <w:t xml:space="preserve"> кабелей и проводов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Рабочее напряжение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690 В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Особенности конструкции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устойчивость к УФ излучению, негорючесть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Электрическая прочность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15 </w:t>
            </w:r>
            <w:proofErr w:type="spellStart"/>
            <w:r w:rsidRPr="005916B8">
              <w:rPr>
                <w:sz w:val="24"/>
                <w:szCs w:val="24"/>
              </w:rPr>
              <w:t>кВ</w:t>
            </w:r>
            <w:proofErr w:type="spellEnd"/>
            <w:r w:rsidRPr="005916B8">
              <w:rPr>
                <w:sz w:val="24"/>
                <w:szCs w:val="24"/>
              </w:rPr>
              <w:t>/мм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Температура эксплуатации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от -55 до +155 °C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Температура усадки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90-120 °C</w:t>
            </w:r>
          </w:p>
        </w:tc>
      </w:tr>
      <w:tr w:rsidR="00E11BBD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Внутренний диаметр до/после усадки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25/12,5 мм</w:t>
            </w:r>
          </w:p>
        </w:tc>
      </w:tr>
    </w:tbl>
    <w:p w:rsidR="00C46265" w:rsidRPr="00FE1963" w:rsidRDefault="004538AF" w:rsidP="004538AF">
      <w:pPr>
        <w:pStyle w:val="ae"/>
        <w:ind w:left="0" w:firstLine="0"/>
        <w:rPr>
          <w:sz w:val="24"/>
          <w:szCs w:val="24"/>
          <w:lang w:val="en-US"/>
        </w:rPr>
      </w:pPr>
      <w:r w:rsidRPr="005916B8">
        <w:rPr>
          <w:sz w:val="24"/>
          <w:szCs w:val="24"/>
        </w:rPr>
        <w:t xml:space="preserve"> </w:t>
      </w:r>
    </w:p>
    <w:p w:rsidR="000352E4" w:rsidRPr="005916B8" w:rsidRDefault="000352E4" w:rsidP="00374694">
      <w:pPr>
        <w:pStyle w:val="ae"/>
        <w:numPr>
          <w:ilvl w:val="0"/>
          <w:numId w:val="27"/>
        </w:numPr>
        <w:rPr>
          <w:sz w:val="24"/>
          <w:szCs w:val="24"/>
        </w:rPr>
      </w:pPr>
      <w:r w:rsidRPr="005916B8">
        <w:rPr>
          <w:sz w:val="24"/>
          <w:szCs w:val="24"/>
        </w:rPr>
        <w:t xml:space="preserve">Трубка </w:t>
      </w:r>
      <w:proofErr w:type="spellStart"/>
      <w:r w:rsidRPr="005916B8">
        <w:rPr>
          <w:sz w:val="24"/>
          <w:szCs w:val="24"/>
        </w:rPr>
        <w:t>термоусадочная</w:t>
      </w:r>
      <w:proofErr w:type="spellEnd"/>
      <w:r w:rsidRPr="005916B8">
        <w:rPr>
          <w:sz w:val="24"/>
          <w:szCs w:val="24"/>
        </w:rPr>
        <w:t xml:space="preserve"> ТУТ 40/20</w:t>
      </w:r>
      <w:r w:rsidR="00616336" w:rsidRPr="005916B8">
        <w:rPr>
          <w:sz w:val="24"/>
          <w:szCs w:val="24"/>
        </w:rPr>
        <w:t>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5412"/>
      </w:tblGrid>
      <w:tr w:rsidR="00616336" w:rsidRPr="005916B8" w:rsidTr="00433590">
        <w:trPr>
          <w:trHeight w:val="70"/>
          <w:tblHeader/>
        </w:trPr>
        <w:tc>
          <w:tcPr>
            <w:tcW w:w="4695" w:type="dxa"/>
            <w:shd w:val="clear" w:color="auto" w:fill="auto"/>
            <w:vAlign w:val="center"/>
            <w:hideMark/>
          </w:tcPr>
          <w:p w:rsidR="00616336" w:rsidRPr="005916B8" w:rsidRDefault="00616336" w:rsidP="005A777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616336" w:rsidRPr="005916B8" w:rsidTr="00433590">
        <w:trPr>
          <w:trHeight w:val="64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ТУ 2247-011-79523310-2006 или аналог</w:t>
            </w:r>
          </w:p>
        </w:tc>
      </w:tr>
      <w:tr w:rsidR="00616336" w:rsidRPr="005916B8" w:rsidTr="00433590">
        <w:trPr>
          <w:trHeight w:val="342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Назначение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для изоляции и антикоррозионной защиты электрических соединений, </w:t>
            </w:r>
            <w:proofErr w:type="spellStart"/>
            <w:r w:rsidRPr="005916B8">
              <w:rPr>
                <w:sz w:val="24"/>
                <w:szCs w:val="24"/>
              </w:rPr>
              <w:t>бандажирования</w:t>
            </w:r>
            <w:proofErr w:type="spellEnd"/>
            <w:r w:rsidRPr="005916B8">
              <w:rPr>
                <w:sz w:val="24"/>
                <w:szCs w:val="24"/>
              </w:rPr>
              <w:t xml:space="preserve"> кабелей и проводов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Рабочее напряжение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690 В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Особенности конструкции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устойчивость к УФ излучению, негорючесть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Электрическая прочность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15 </w:t>
            </w:r>
            <w:proofErr w:type="spellStart"/>
            <w:r w:rsidRPr="005916B8">
              <w:rPr>
                <w:sz w:val="24"/>
                <w:szCs w:val="24"/>
              </w:rPr>
              <w:t>кВ</w:t>
            </w:r>
            <w:proofErr w:type="spellEnd"/>
            <w:r w:rsidRPr="005916B8">
              <w:rPr>
                <w:sz w:val="24"/>
                <w:szCs w:val="24"/>
              </w:rPr>
              <w:t>/мм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 xml:space="preserve">Температура эксплуатации 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от -55 до +155 °C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Температура усадки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90-120 °C</w:t>
            </w:r>
          </w:p>
        </w:tc>
      </w:tr>
      <w:tr w:rsidR="00616336" w:rsidRPr="005916B8" w:rsidTr="00433590">
        <w:trPr>
          <w:trHeight w:val="70"/>
        </w:trPr>
        <w:tc>
          <w:tcPr>
            <w:tcW w:w="4695" w:type="dxa"/>
            <w:shd w:val="clear" w:color="auto" w:fill="auto"/>
            <w:vAlign w:val="center"/>
          </w:tcPr>
          <w:p w:rsidR="00616336" w:rsidRPr="005916B8" w:rsidRDefault="00616336" w:rsidP="005A7777">
            <w:pPr>
              <w:ind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Внутренний диаметр до/после усадки</w:t>
            </w:r>
          </w:p>
        </w:tc>
        <w:tc>
          <w:tcPr>
            <w:tcW w:w="5412" w:type="dxa"/>
            <w:shd w:val="clear" w:color="auto" w:fill="auto"/>
            <w:vAlign w:val="center"/>
          </w:tcPr>
          <w:p w:rsidR="00616336" w:rsidRPr="005916B8" w:rsidRDefault="00616336" w:rsidP="005A7777">
            <w:pPr>
              <w:tabs>
                <w:tab w:val="left" w:pos="1168"/>
              </w:tabs>
              <w:ind w:right="34" w:firstLine="0"/>
              <w:jc w:val="left"/>
              <w:rPr>
                <w:sz w:val="24"/>
                <w:szCs w:val="24"/>
              </w:rPr>
            </w:pPr>
            <w:r w:rsidRPr="005916B8">
              <w:rPr>
                <w:sz w:val="24"/>
                <w:szCs w:val="24"/>
              </w:rPr>
              <w:t>40/20 мм</w:t>
            </w:r>
          </w:p>
        </w:tc>
      </w:tr>
    </w:tbl>
    <w:p w:rsidR="00EA7014" w:rsidRPr="005916B8" w:rsidRDefault="00EA7014" w:rsidP="00296505">
      <w:pPr>
        <w:tabs>
          <w:tab w:val="left" w:pos="7797"/>
        </w:tabs>
        <w:ind w:firstLine="0"/>
        <w:rPr>
          <w:b/>
          <w:sz w:val="24"/>
          <w:szCs w:val="24"/>
        </w:rPr>
      </w:pPr>
    </w:p>
    <w:sectPr w:rsidR="00EA7014" w:rsidRPr="005916B8" w:rsidSect="00EA6D79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59A" w:rsidRDefault="003B559A">
      <w:r>
        <w:separator/>
      </w:r>
    </w:p>
  </w:endnote>
  <w:endnote w:type="continuationSeparator" w:id="0">
    <w:p w:rsidR="003B559A" w:rsidRDefault="003B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9A" w:rsidRDefault="003B559A" w:rsidP="00371154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C394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59A" w:rsidRDefault="003B559A">
      <w:r>
        <w:separator/>
      </w:r>
    </w:p>
  </w:footnote>
  <w:footnote w:type="continuationSeparator" w:id="0">
    <w:p w:rsidR="003B559A" w:rsidRDefault="003B5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9A" w:rsidRDefault="003B55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B559A" w:rsidRDefault="003B559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75203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126A22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5" w15:restartNumberingAfterBreak="0">
    <w:nsid w:val="432C4066"/>
    <w:multiLevelType w:val="multilevel"/>
    <w:tmpl w:val="9950109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35C44BA"/>
    <w:multiLevelType w:val="hybridMultilevel"/>
    <w:tmpl w:val="B77A366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D55B08"/>
    <w:multiLevelType w:val="hybridMultilevel"/>
    <w:tmpl w:val="27241D5C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2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D075B0C"/>
    <w:multiLevelType w:val="multilevel"/>
    <w:tmpl w:val="99501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2"/>
  </w:num>
  <w:num w:numId="5">
    <w:abstractNumId w:val="16"/>
  </w:num>
  <w:num w:numId="6">
    <w:abstractNumId w:val="9"/>
  </w:num>
  <w:num w:numId="7">
    <w:abstractNumId w:val="3"/>
  </w:num>
  <w:num w:numId="8">
    <w:abstractNumId w:val="1"/>
  </w:num>
  <w:num w:numId="9">
    <w:abstractNumId w:val="6"/>
  </w:num>
  <w:num w:numId="10">
    <w:abstractNumId w:val="22"/>
  </w:num>
  <w:num w:numId="11">
    <w:abstractNumId w:val="13"/>
  </w:num>
  <w:num w:numId="12">
    <w:abstractNumId w:val="20"/>
  </w:num>
  <w:num w:numId="13">
    <w:abstractNumId w:val="7"/>
  </w:num>
  <w:num w:numId="14">
    <w:abstractNumId w:val="21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6"/>
  </w:num>
  <w:num w:numId="18">
    <w:abstractNumId w:val="6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4"/>
  </w:num>
  <w:num w:numId="23">
    <w:abstractNumId w:val="12"/>
  </w:num>
  <w:num w:numId="24">
    <w:abstractNumId w:val="14"/>
  </w:num>
  <w:num w:numId="25">
    <w:abstractNumId w:val="10"/>
  </w:num>
  <w:num w:numId="26">
    <w:abstractNumId w:val="5"/>
  </w:num>
  <w:num w:numId="27">
    <w:abstractNumId w:val="23"/>
  </w:num>
  <w:num w:numId="28">
    <w:abstractNumId w:val="18"/>
  </w:num>
  <w:num w:numId="2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EF"/>
    <w:rsid w:val="0000261E"/>
    <w:rsid w:val="0000369B"/>
    <w:rsid w:val="00004529"/>
    <w:rsid w:val="000045BF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3C32"/>
    <w:rsid w:val="00024C80"/>
    <w:rsid w:val="00026ECC"/>
    <w:rsid w:val="00027351"/>
    <w:rsid w:val="000312FC"/>
    <w:rsid w:val="0003144D"/>
    <w:rsid w:val="00031516"/>
    <w:rsid w:val="00032681"/>
    <w:rsid w:val="000352E4"/>
    <w:rsid w:val="00035912"/>
    <w:rsid w:val="00035DD6"/>
    <w:rsid w:val="00036612"/>
    <w:rsid w:val="00036C46"/>
    <w:rsid w:val="00042AAD"/>
    <w:rsid w:val="00042ABF"/>
    <w:rsid w:val="00044383"/>
    <w:rsid w:val="00044E49"/>
    <w:rsid w:val="0004514A"/>
    <w:rsid w:val="00045CED"/>
    <w:rsid w:val="00046DC2"/>
    <w:rsid w:val="00046E6D"/>
    <w:rsid w:val="00046F3A"/>
    <w:rsid w:val="0004703E"/>
    <w:rsid w:val="00047C97"/>
    <w:rsid w:val="00050448"/>
    <w:rsid w:val="00051000"/>
    <w:rsid w:val="00051535"/>
    <w:rsid w:val="000528B3"/>
    <w:rsid w:val="00052A51"/>
    <w:rsid w:val="000544E5"/>
    <w:rsid w:val="00055B28"/>
    <w:rsid w:val="00057307"/>
    <w:rsid w:val="00057DD6"/>
    <w:rsid w:val="00057FBD"/>
    <w:rsid w:val="000630F6"/>
    <w:rsid w:val="00071958"/>
    <w:rsid w:val="0007491B"/>
    <w:rsid w:val="0007504A"/>
    <w:rsid w:val="000808BE"/>
    <w:rsid w:val="00080B6B"/>
    <w:rsid w:val="00080C4E"/>
    <w:rsid w:val="000844E3"/>
    <w:rsid w:val="00084847"/>
    <w:rsid w:val="0008563C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6517"/>
    <w:rsid w:val="000B7290"/>
    <w:rsid w:val="000B7329"/>
    <w:rsid w:val="000B7484"/>
    <w:rsid w:val="000C0E47"/>
    <w:rsid w:val="000C1091"/>
    <w:rsid w:val="000C2880"/>
    <w:rsid w:val="000C2897"/>
    <w:rsid w:val="000C3916"/>
    <w:rsid w:val="000C41EF"/>
    <w:rsid w:val="000C56CA"/>
    <w:rsid w:val="000C5F4E"/>
    <w:rsid w:val="000C63D4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BD5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0739"/>
    <w:rsid w:val="0010103B"/>
    <w:rsid w:val="00101290"/>
    <w:rsid w:val="00101DD6"/>
    <w:rsid w:val="00104E1F"/>
    <w:rsid w:val="00106130"/>
    <w:rsid w:val="00106731"/>
    <w:rsid w:val="00107271"/>
    <w:rsid w:val="00107EAC"/>
    <w:rsid w:val="00115340"/>
    <w:rsid w:val="00117DC6"/>
    <w:rsid w:val="00120F84"/>
    <w:rsid w:val="00121A1F"/>
    <w:rsid w:val="00122385"/>
    <w:rsid w:val="001230A7"/>
    <w:rsid w:val="00123295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A50"/>
    <w:rsid w:val="00143ED8"/>
    <w:rsid w:val="00144C8C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85B"/>
    <w:rsid w:val="00173531"/>
    <w:rsid w:val="00175B84"/>
    <w:rsid w:val="00175F1D"/>
    <w:rsid w:val="00177C04"/>
    <w:rsid w:val="00177F01"/>
    <w:rsid w:val="001801AA"/>
    <w:rsid w:val="00181B73"/>
    <w:rsid w:val="00181BBF"/>
    <w:rsid w:val="00182091"/>
    <w:rsid w:val="00185CD5"/>
    <w:rsid w:val="001868B5"/>
    <w:rsid w:val="001868ED"/>
    <w:rsid w:val="00187D0E"/>
    <w:rsid w:val="00190521"/>
    <w:rsid w:val="00190A26"/>
    <w:rsid w:val="00192E02"/>
    <w:rsid w:val="00193AE0"/>
    <w:rsid w:val="00194AA0"/>
    <w:rsid w:val="00194CA2"/>
    <w:rsid w:val="00195AEF"/>
    <w:rsid w:val="00195E7E"/>
    <w:rsid w:val="001962E5"/>
    <w:rsid w:val="00196802"/>
    <w:rsid w:val="00197480"/>
    <w:rsid w:val="001A0984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28C"/>
    <w:rsid w:val="001C19CB"/>
    <w:rsid w:val="001C347A"/>
    <w:rsid w:val="001C37EA"/>
    <w:rsid w:val="001C6722"/>
    <w:rsid w:val="001C73F3"/>
    <w:rsid w:val="001C7954"/>
    <w:rsid w:val="001D2559"/>
    <w:rsid w:val="001D5D1C"/>
    <w:rsid w:val="001E0370"/>
    <w:rsid w:val="001E1D4F"/>
    <w:rsid w:val="001E319B"/>
    <w:rsid w:val="001E634A"/>
    <w:rsid w:val="001E6D26"/>
    <w:rsid w:val="001F090B"/>
    <w:rsid w:val="001F1156"/>
    <w:rsid w:val="001F19B0"/>
    <w:rsid w:val="001F55B7"/>
    <w:rsid w:val="001F5706"/>
    <w:rsid w:val="001F5D58"/>
    <w:rsid w:val="001F6CEB"/>
    <w:rsid w:val="001F78FD"/>
    <w:rsid w:val="0020261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AD4"/>
    <w:rsid w:val="0023153A"/>
    <w:rsid w:val="00231C99"/>
    <w:rsid w:val="002321AA"/>
    <w:rsid w:val="00232288"/>
    <w:rsid w:val="00232D46"/>
    <w:rsid w:val="00232E4A"/>
    <w:rsid w:val="002344B0"/>
    <w:rsid w:val="00235926"/>
    <w:rsid w:val="00241E80"/>
    <w:rsid w:val="0024201B"/>
    <w:rsid w:val="00242C9E"/>
    <w:rsid w:val="00242ECD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768D2"/>
    <w:rsid w:val="002774DE"/>
    <w:rsid w:val="00280C43"/>
    <w:rsid w:val="00281C4A"/>
    <w:rsid w:val="00283DC1"/>
    <w:rsid w:val="00284D1E"/>
    <w:rsid w:val="00285586"/>
    <w:rsid w:val="002855D1"/>
    <w:rsid w:val="00286CF9"/>
    <w:rsid w:val="00287683"/>
    <w:rsid w:val="00287E46"/>
    <w:rsid w:val="00291868"/>
    <w:rsid w:val="002920BD"/>
    <w:rsid w:val="0029238F"/>
    <w:rsid w:val="00292C67"/>
    <w:rsid w:val="00293C4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505"/>
    <w:rsid w:val="00296D9B"/>
    <w:rsid w:val="00297D23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0F11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257D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5F1C"/>
    <w:rsid w:val="003067A8"/>
    <w:rsid w:val="00306A49"/>
    <w:rsid w:val="00310587"/>
    <w:rsid w:val="00312010"/>
    <w:rsid w:val="00312550"/>
    <w:rsid w:val="00312F3E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0647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0C6B"/>
    <w:rsid w:val="0036100E"/>
    <w:rsid w:val="00363396"/>
    <w:rsid w:val="00363438"/>
    <w:rsid w:val="0036451A"/>
    <w:rsid w:val="00367CC7"/>
    <w:rsid w:val="00370C33"/>
    <w:rsid w:val="00371154"/>
    <w:rsid w:val="00372200"/>
    <w:rsid w:val="003735E0"/>
    <w:rsid w:val="00374694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0569"/>
    <w:rsid w:val="003A2F10"/>
    <w:rsid w:val="003A4892"/>
    <w:rsid w:val="003A6633"/>
    <w:rsid w:val="003A7A79"/>
    <w:rsid w:val="003A7DDA"/>
    <w:rsid w:val="003B0588"/>
    <w:rsid w:val="003B0B7B"/>
    <w:rsid w:val="003B1895"/>
    <w:rsid w:val="003B3F9A"/>
    <w:rsid w:val="003B559A"/>
    <w:rsid w:val="003B590B"/>
    <w:rsid w:val="003B6EDD"/>
    <w:rsid w:val="003B7589"/>
    <w:rsid w:val="003C05B4"/>
    <w:rsid w:val="003C0AFD"/>
    <w:rsid w:val="003C1592"/>
    <w:rsid w:val="003C164C"/>
    <w:rsid w:val="003C1D9A"/>
    <w:rsid w:val="003C2C4B"/>
    <w:rsid w:val="003C32E6"/>
    <w:rsid w:val="003C3957"/>
    <w:rsid w:val="003C3B28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3FF8"/>
    <w:rsid w:val="003E5EE8"/>
    <w:rsid w:val="003E7D01"/>
    <w:rsid w:val="003F0C8C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2DC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84"/>
    <w:rsid w:val="00417997"/>
    <w:rsid w:val="00421CB3"/>
    <w:rsid w:val="0042238C"/>
    <w:rsid w:val="00422C5C"/>
    <w:rsid w:val="00424173"/>
    <w:rsid w:val="00426525"/>
    <w:rsid w:val="00426C7D"/>
    <w:rsid w:val="004272B5"/>
    <w:rsid w:val="00430179"/>
    <w:rsid w:val="0043338D"/>
    <w:rsid w:val="00433590"/>
    <w:rsid w:val="00435F58"/>
    <w:rsid w:val="00437205"/>
    <w:rsid w:val="0043769D"/>
    <w:rsid w:val="00437D8C"/>
    <w:rsid w:val="00440791"/>
    <w:rsid w:val="00440D61"/>
    <w:rsid w:val="00440D8B"/>
    <w:rsid w:val="0044147D"/>
    <w:rsid w:val="00441904"/>
    <w:rsid w:val="00442A01"/>
    <w:rsid w:val="004437D3"/>
    <w:rsid w:val="00444E03"/>
    <w:rsid w:val="00445474"/>
    <w:rsid w:val="0045049C"/>
    <w:rsid w:val="00450986"/>
    <w:rsid w:val="00451C4D"/>
    <w:rsid w:val="00451FF3"/>
    <w:rsid w:val="004538AF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286E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074"/>
    <w:rsid w:val="00490EA7"/>
    <w:rsid w:val="00492EC7"/>
    <w:rsid w:val="00493495"/>
    <w:rsid w:val="00493BA8"/>
    <w:rsid w:val="00497866"/>
    <w:rsid w:val="00497F02"/>
    <w:rsid w:val="004A353B"/>
    <w:rsid w:val="004A359B"/>
    <w:rsid w:val="004A3D52"/>
    <w:rsid w:val="004A668C"/>
    <w:rsid w:val="004A7ACD"/>
    <w:rsid w:val="004B0A41"/>
    <w:rsid w:val="004B45B7"/>
    <w:rsid w:val="004B5E88"/>
    <w:rsid w:val="004B5FD9"/>
    <w:rsid w:val="004B647B"/>
    <w:rsid w:val="004B7005"/>
    <w:rsid w:val="004B79E4"/>
    <w:rsid w:val="004C0967"/>
    <w:rsid w:val="004C14A4"/>
    <w:rsid w:val="004C17FD"/>
    <w:rsid w:val="004C1A5E"/>
    <w:rsid w:val="004C28F6"/>
    <w:rsid w:val="004C2D13"/>
    <w:rsid w:val="004C2FE0"/>
    <w:rsid w:val="004C33B3"/>
    <w:rsid w:val="004C5517"/>
    <w:rsid w:val="004C5D8F"/>
    <w:rsid w:val="004C6AC7"/>
    <w:rsid w:val="004C734A"/>
    <w:rsid w:val="004D02AE"/>
    <w:rsid w:val="004D0593"/>
    <w:rsid w:val="004D1FC6"/>
    <w:rsid w:val="004D21B7"/>
    <w:rsid w:val="004D2AE3"/>
    <w:rsid w:val="004D3380"/>
    <w:rsid w:val="004D39B7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14EF"/>
    <w:rsid w:val="004F19E9"/>
    <w:rsid w:val="004F2183"/>
    <w:rsid w:val="004F2C3D"/>
    <w:rsid w:val="004F4028"/>
    <w:rsid w:val="004F4E9E"/>
    <w:rsid w:val="004F517F"/>
    <w:rsid w:val="004F5C65"/>
    <w:rsid w:val="004F6968"/>
    <w:rsid w:val="004F7A6F"/>
    <w:rsid w:val="00501281"/>
    <w:rsid w:val="00501917"/>
    <w:rsid w:val="00505047"/>
    <w:rsid w:val="0050523E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201E"/>
    <w:rsid w:val="00523838"/>
    <w:rsid w:val="005247BF"/>
    <w:rsid w:val="0052606E"/>
    <w:rsid w:val="005263EE"/>
    <w:rsid w:val="00526E1A"/>
    <w:rsid w:val="0052742F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53AD"/>
    <w:rsid w:val="00536758"/>
    <w:rsid w:val="005374BC"/>
    <w:rsid w:val="00537ED9"/>
    <w:rsid w:val="00540261"/>
    <w:rsid w:val="0054101A"/>
    <w:rsid w:val="00541BB9"/>
    <w:rsid w:val="00541DFB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0D07"/>
    <w:rsid w:val="00551A69"/>
    <w:rsid w:val="00553C3F"/>
    <w:rsid w:val="00557871"/>
    <w:rsid w:val="00557B63"/>
    <w:rsid w:val="0056133F"/>
    <w:rsid w:val="005630A8"/>
    <w:rsid w:val="005633C4"/>
    <w:rsid w:val="00563F7B"/>
    <w:rsid w:val="0056580D"/>
    <w:rsid w:val="00567774"/>
    <w:rsid w:val="00567CD4"/>
    <w:rsid w:val="00571924"/>
    <w:rsid w:val="0057500D"/>
    <w:rsid w:val="00577D10"/>
    <w:rsid w:val="00577DC1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B8"/>
    <w:rsid w:val="005916D0"/>
    <w:rsid w:val="005925C1"/>
    <w:rsid w:val="00592891"/>
    <w:rsid w:val="00592F1F"/>
    <w:rsid w:val="005943C0"/>
    <w:rsid w:val="00594C53"/>
    <w:rsid w:val="00595561"/>
    <w:rsid w:val="005961A6"/>
    <w:rsid w:val="0059669F"/>
    <w:rsid w:val="00597EE1"/>
    <w:rsid w:val="005A2527"/>
    <w:rsid w:val="005A29B8"/>
    <w:rsid w:val="005A38CB"/>
    <w:rsid w:val="005A3A15"/>
    <w:rsid w:val="005A3B02"/>
    <w:rsid w:val="005A7777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72F"/>
    <w:rsid w:val="005C21E8"/>
    <w:rsid w:val="005C2394"/>
    <w:rsid w:val="005C23EA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6336"/>
    <w:rsid w:val="006172E7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92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441"/>
    <w:rsid w:val="00642A8E"/>
    <w:rsid w:val="00643D80"/>
    <w:rsid w:val="00644676"/>
    <w:rsid w:val="006459FD"/>
    <w:rsid w:val="006468CC"/>
    <w:rsid w:val="00646BDF"/>
    <w:rsid w:val="00647228"/>
    <w:rsid w:val="00647FCE"/>
    <w:rsid w:val="00650F70"/>
    <w:rsid w:val="00650FF3"/>
    <w:rsid w:val="006512FD"/>
    <w:rsid w:val="00651664"/>
    <w:rsid w:val="00652856"/>
    <w:rsid w:val="00652FD1"/>
    <w:rsid w:val="006544CB"/>
    <w:rsid w:val="00655579"/>
    <w:rsid w:val="00656683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A91"/>
    <w:rsid w:val="0067198B"/>
    <w:rsid w:val="00672965"/>
    <w:rsid w:val="00673862"/>
    <w:rsid w:val="00676792"/>
    <w:rsid w:val="006806A9"/>
    <w:rsid w:val="00681C28"/>
    <w:rsid w:val="006837DC"/>
    <w:rsid w:val="006841FC"/>
    <w:rsid w:val="00686114"/>
    <w:rsid w:val="0069133E"/>
    <w:rsid w:val="00691A6F"/>
    <w:rsid w:val="00691E00"/>
    <w:rsid w:val="00695D5E"/>
    <w:rsid w:val="00696EAC"/>
    <w:rsid w:val="00697D58"/>
    <w:rsid w:val="006A042E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5FC6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50D"/>
    <w:rsid w:val="006E4D7C"/>
    <w:rsid w:val="006E56BF"/>
    <w:rsid w:val="006E64BE"/>
    <w:rsid w:val="006E6531"/>
    <w:rsid w:val="006E6A76"/>
    <w:rsid w:val="006E7183"/>
    <w:rsid w:val="006F12F9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2C15"/>
    <w:rsid w:val="00713174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0D20"/>
    <w:rsid w:val="00741AD0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A75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4B4D"/>
    <w:rsid w:val="00774FEF"/>
    <w:rsid w:val="00775178"/>
    <w:rsid w:val="00776902"/>
    <w:rsid w:val="007770E0"/>
    <w:rsid w:val="00777B6E"/>
    <w:rsid w:val="00780B62"/>
    <w:rsid w:val="00780CEA"/>
    <w:rsid w:val="0078102C"/>
    <w:rsid w:val="00782144"/>
    <w:rsid w:val="007827D5"/>
    <w:rsid w:val="00783289"/>
    <w:rsid w:val="00785C86"/>
    <w:rsid w:val="007869D5"/>
    <w:rsid w:val="00787ED0"/>
    <w:rsid w:val="007903D5"/>
    <w:rsid w:val="00791873"/>
    <w:rsid w:val="0079283F"/>
    <w:rsid w:val="0079320B"/>
    <w:rsid w:val="007944D0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967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6ED1"/>
    <w:rsid w:val="007D158D"/>
    <w:rsid w:val="007D2012"/>
    <w:rsid w:val="007D2C54"/>
    <w:rsid w:val="007D322E"/>
    <w:rsid w:val="007D4637"/>
    <w:rsid w:val="007D4BE7"/>
    <w:rsid w:val="007D54B2"/>
    <w:rsid w:val="007D6C0C"/>
    <w:rsid w:val="007D6D7E"/>
    <w:rsid w:val="007D7685"/>
    <w:rsid w:val="007D777E"/>
    <w:rsid w:val="007E151F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53DE"/>
    <w:rsid w:val="00811566"/>
    <w:rsid w:val="00813A61"/>
    <w:rsid w:val="00814026"/>
    <w:rsid w:val="00814132"/>
    <w:rsid w:val="008143D3"/>
    <w:rsid w:val="00815E09"/>
    <w:rsid w:val="00815F86"/>
    <w:rsid w:val="008165F7"/>
    <w:rsid w:val="008171A3"/>
    <w:rsid w:val="00817C7D"/>
    <w:rsid w:val="00817DAE"/>
    <w:rsid w:val="008200BF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97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AF9"/>
    <w:rsid w:val="00857D4B"/>
    <w:rsid w:val="00860D43"/>
    <w:rsid w:val="0086167B"/>
    <w:rsid w:val="00865492"/>
    <w:rsid w:val="008656B8"/>
    <w:rsid w:val="00865D55"/>
    <w:rsid w:val="008667B2"/>
    <w:rsid w:val="00866AD0"/>
    <w:rsid w:val="0087122F"/>
    <w:rsid w:val="0087131F"/>
    <w:rsid w:val="008727FA"/>
    <w:rsid w:val="00872B6E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97222"/>
    <w:rsid w:val="008A0375"/>
    <w:rsid w:val="008A2574"/>
    <w:rsid w:val="008A3843"/>
    <w:rsid w:val="008A4E3A"/>
    <w:rsid w:val="008A5CA5"/>
    <w:rsid w:val="008A622F"/>
    <w:rsid w:val="008A6687"/>
    <w:rsid w:val="008A6769"/>
    <w:rsid w:val="008B1B5D"/>
    <w:rsid w:val="008B22FE"/>
    <w:rsid w:val="008B41DF"/>
    <w:rsid w:val="008B66FA"/>
    <w:rsid w:val="008B7470"/>
    <w:rsid w:val="008C09F5"/>
    <w:rsid w:val="008C20E5"/>
    <w:rsid w:val="008C2337"/>
    <w:rsid w:val="008C3949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2706"/>
    <w:rsid w:val="008E27F6"/>
    <w:rsid w:val="008E4456"/>
    <w:rsid w:val="008E495A"/>
    <w:rsid w:val="008E78B7"/>
    <w:rsid w:val="008E7F56"/>
    <w:rsid w:val="008F0662"/>
    <w:rsid w:val="008F31BD"/>
    <w:rsid w:val="008F3930"/>
    <w:rsid w:val="008F39D9"/>
    <w:rsid w:val="008F3A51"/>
    <w:rsid w:val="008F5DD1"/>
    <w:rsid w:val="009008F8"/>
    <w:rsid w:val="00900E6D"/>
    <w:rsid w:val="009011C0"/>
    <w:rsid w:val="009022A6"/>
    <w:rsid w:val="009039EB"/>
    <w:rsid w:val="0091008D"/>
    <w:rsid w:val="00910A7C"/>
    <w:rsid w:val="009127D1"/>
    <w:rsid w:val="00912D06"/>
    <w:rsid w:val="009134A5"/>
    <w:rsid w:val="00913BC4"/>
    <w:rsid w:val="00915176"/>
    <w:rsid w:val="00916AF6"/>
    <w:rsid w:val="009205BB"/>
    <w:rsid w:val="00921910"/>
    <w:rsid w:val="00924511"/>
    <w:rsid w:val="009265EE"/>
    <w:rsid w:val="00927006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3DE4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DC4"/>
    <w:rsid w:val="009520A3"/>
    <w:rsid w:val="009537B9"/>
    <w:rsid w:val="0095736F"/>
    <w:rsid w:val="009605DB"/>
    <w:rsid w:val="009618EE"/>
    <w:rsid w:val="0096249D"/>
    <w:rsid w:val="009630C2"/>
    <w:rsid w:val="009634D0"/>
    <w:rsid w:val="00964ACD"/>
    <w:rsid w:val="00967633"/>
    <w:rsid w:val="00967E65"/>
    <w:rsid w:val="00970E6C"/>
    <w:rsid w:val="00971559"/>
    <w:rsid w:val="00971945"/>
    <w:rsid w:val="00972B4B"/>
    <w:rsid w:val="00973170"/>
    <w:rsid w:val="00973C4F"/>
    <w:rsid w:val="00974455"/>
    <w:rsid w:val="0097481A"/>
    <w:rsid w:val="00976FE6"/>
    <w:rsid w:val="009773EE"/>
    <w:rsid w:val="00981EE0"/>
    <w:rsid w:val="0098231A"/>
    <w:rsid w:val="00984849"/>
    <w:rsid w:val="00986E34"/>
    <w:rsid w:val="009917EF"/>
    <w:rsid w:val="00991BDD"/>
    <w:rsid w:val="00992BF9"/>
    <w:rsid w:val="00993279"/>
    <w:rsid w:val="0099327E"/>
    <w:rsid w:val="00993A3E"/>
    <w:rsid w:val="009968FE"/>
    <w:rsid w:val="009A02E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7B36"/>
    <w:rsid w:val="009C0389"/>
    <w:rsid w:val="009C14FB"/>
    <w:rsid w:val="009C1D20"/>
    <w:rsid w:val="009C200B"/>
    <w:rsid w:val="009C3D67"/>
    <w:rsid w:val="009C4D0C"/>
    <w:rsid w:val="009C594D"/>
    <w:rsid w:val="009C5F8F"/>
    <w:rsid w:val="009C6411"/>
    <w:rsid w:val="009C6ABE"/>
    <w:rsid w:val="009C71C6"/>
    <w:rsid w:val="009D0970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CFA"/>
    <w:rsid w:val="00A13E50"/>
    <w:rsid w:val="00A145D0"/>
    <w:rsid w:val="00A14FD1"/>
    <w:rsid w:val="00A1579C"/>
    <w:rsid w:val="00A16388"/>
    <w:rsid w:val="00A177D0"/>
    <w:rsid w:val="00A203D2"/>
    <w:rsid w:val="00A20734"/>
    <w:rsid w:val="00A208E8"/>
    <w:rsid w:val="00A215AE"/>
    <w:rsid w:val="00A221EF"/>
    <w:rsid w:val="00A2477A"/>
    <w:rsid w:val="00A25298"/>
    <w:rsid w:val="00A26EAE"/>
    <w:rsid w:val="00A2715F"/>
    <w:rsid w:val="00A27203"/>
    <w:rsid w:val="00A27C6F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43D98"/>
    <w:rsid w:val="00A501FF"/>
    <w:rsid w:val="00A50F37"/>
    <w:rsid w:val="00A515A6"/>
    <w:rsid w:val="00A532D5"/>
    <w:rsid w:val="00A53A7C"/>
    <w:rsid w:val="00A54934"/>
    <w:rsid w:val="00A54F03"/>
    <w:rsid w:val="00A54F06"/>
    <w:rsid w:val="00A555E5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2AA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067"/>
    <w:rsid w:val="00AC3175"/>
    <w:rsid w:val="00AC31A0"/>
    <w:rsid w:val="00AC33CA"/>
    <w:rsid w:val="00AC3825"/>
    <w:rsid w:val="00AC4311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1C"/>
    <w:rsid w:val="00AD5A61"/>
    <w:rsid w:val="00AE1B50"/>
    <w:rsid w:val="00AE2CE9"/>
    <w:rsid w:val="00AE3899"/>
    <w:rsid w:val="00AE613C"/>
    <w:rsid w:val="00AE7BDC"/>
    <w:rsid w:val="00AE7D7F"/>
    <w:rsid w:val="00AF2248"/>
    <w:rsid w:val="00AF3C16"/>
    <w:rsid w:val="00AF49CE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BCA"/>
    <w:rsid w:val="00B1426E"/>
    <w:rsid w:val="00B152F1"/>
    <w:rsid w:val="00B156A3"/>
    <w:rsid w:val="00B15ECF"/>
    <w:rsid w:val="00B1601B"/>
    <w:rsid w:val="00B21672"/>
    <w:rsid w:val="00B24C00"/>
    <w:rsid w:val="00B31336"/>
    <w:rsid w:val="00B3141F"/>
    <w:rsid w:val="00B322C8"/>
    <w:rsid w:val="00B32FFF"/>
    <w:rsid w:val="00B405E9"/>
    <w:rsid w:val="00B4184D"/>
    <w:rsid w:val="00B42BD5"/>
    <w:rsid w:val="00B43052"/>
    <w:rsid w:val="00B4318F"/>
    <w:rsid w:val="00B4541C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4169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F15"/>
    <w:rsid w:val="00B81480"/>
    <w:rsid w:val="00B815C9"/>
    <w:rsid w:val="00B82E4B"/>
    <w:rsid w:val="00B839E8"/>
    <w:rsid w:val="00B8412D"/>
    <w:rsid w:val="00B85AF2"/>
    <w:rsid w:val="00B860FA"/>
    <w:rsid w:val="00B87BD8"/>
    <w:rsid w:val="00B92097"/>
    <w:rsid w:val="00B92C29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805"/>
    <w:rsid w:val="00BC6CC5"/>
    <w:rsid w:val="00BC7B5B"/>
    <w:rsid w:val="00BD1C51"/>
    <w:rsid w:val="00BD2B5C"/>
    <w:rsid w:val="00BD634D"/>
    <w:rsid w:val="00BD705D"/>
    <w:rsid w:val="00BE0260"/>
    <w:rsid w:val="00BE2A30"/>
    <w:rsid w:val="00BE2C21"/>
    <w:rsid w:val="00BE3062"/>
    <w:rsid w:val="00BE3164"/>
    <w:rsid w:val="00BE3234"/>
    <w:rsid w:val="00BE3435"/>
    <w:rsid w:val="00BE363B"/>
    <w:rsid w:val="00BE3BED"/>
    <w:rsid w:val="00BE5448"/>
    <w:rsid w:val="00BE76C4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17B88"/>
    <w:rsid w:val="00C20510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3E3"/>
    <w:rsid w:val="00C30642"/>
    <w:rsid w:val="00C30D0D"/>
    <w:rsid w:val="00C33C85"/>
    <w:rsid w:val="00C351A7"/>
    <w:rsid w:val="00C3560E"/>
    <w:rsid w:val="00C373F6"/>
    <w:rsid w:val="00C409DF"/>
    <w:rsid w:val="00C40B77"/>
    <w:rsid w:val="00C4156C"/>
    <w:rsid w:val="00C41F84"/>
    <w:rsid w:val="00C4476E"/>
    <w:rsid w:val="00C456AB"/>
    <w:rsid w:val="00C457BA"/>
    <w:rsid w:val="00C45963"/>
    <w:rsid w:val="00C46265"/>
    <w:rsid w:val="00C46809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2932"/>
    <w:rsid w:val="00C63F78"/>
    <w:rsid w:val="00C64163"/>
    <w:rsid w:val="00C66846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AE8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3B0E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06DF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2DA9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738"/>
    <w:rsid w:val="00D22D53"/>
    <w:rsid w:val="00D22DA1"/>
    <w:rsid w:val="00D23A8B"/>
    <w:rsid w:val="00D24F33"/>
    <w:rsid w:val="00D250F4"/>
    <w:rsid w:val="00D256BE"/>
    <w:rsid w:val="00D3021A"/>
    <w:rsid w:val="00D319A1"/>
    <w:rsid w:val="00D31E8A"/>
    <w:rsid w:val="00D33EC1"/>
    <w:rsid w:val="00D362F5"/>
    <w:rsid w:val="00D37612"/>
    <w:rsid w:val="00D378AA"/>
    <w:rsid w:val="00D37B52"/>
    <w:rsid w:val="00D40115"/>
    <w:rsid w:val="00D404D3"/>
    <w:rsid w:val="00D405C1"/>
    <w:rsid w:val="00D40EDA"/>
    <w:rsid w:val="00D4108C"/>
    <w:rsid w:val="00D414C7"/>
    <w:rsid w:val="00D42536"/>
    <w:rsid w:val="00D42F7A"/>
    <w:rsid w:val="00D42FE7"/>
    <w:rsid w:val="00D4319A"/>
    <w:rsid w:val="00D44A37"/>
    <w:rsid w:val="00D468F8"/>
    <w:rsid w:val="00D47422"/>
    <w:rsid w:val="00D475AF"/>
    <w:rsid w:val="00D50EAE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DCC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445"/>
    <w:rsid w:val="00D91B31"/>
    <w:rsid w:val="00D9295C"/>
    <w:rsid w:val="00D92DE0"/>
    <w:rsid w:val="00D92EF0"/>
    <w:rsid w:val="00D93495"/>
    <w:rsid w:val="00D945E5"/>
    <w:rsid w:val="00D9480B"/>
    <w:rsid w:val="00D9495A"/>
    <w:rsid w:val="00D95136"/>
    <w:rsid w:val="00D952B4"/>
    <w:rsid w:val="00D953EC"/>
    <w:rsid w:val="00D95A8E"/>
    <w:rsid w:val="00D96B15"/>
    <w:rsid w:val="00D97799"/>
    <w:rsid w:val="00DA0E7E"/>
    <w:rsid w:val="00DA18E9"/>
    <w:rsid w:val="00DA1DB6"/>
    <w:rsid w:val="00DA24B0"/>
    <w:rsid w:val="00DA276C"/>
    <w:rsid w:val="00DA32C0"/>
    <w:rsid w:val="00DA3F9B"/>
    <w:rsid w:val="00DA5587"/>
    <w:rsid w:val="00DA5C87"/>
    <w:rsid w:val="00DA6B8B"/>
    <w:rsid w:val="00DA77B6"/>
    <w:rsid w:val="00DB01EF"/>
    <w:rsid w:val="00DB44BB"/>
    <w:rsid w:val="00DB4A93"/>
    <w:rsid w:val="00DB4EDF"/>
    <w:rsid w:val="00DB5045"/>
    <w:rsid w:val="00DB6052"/>
    <w:rsid w:val="00DC0157"/>
    <w:rsid w:val="00DC0744"/>
    <w:rsid w:val="00DC150D"/>
    <w:rsid w:val="00DC38C1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D51"/>
    <w:rsid w:val="00DD4548"/>
    <w:rsid w:val="00DD5A00"/>
    <w:rsid w:val="00DD67B1"/>
    <w:rsid w:val="00DD6EC5"/>
    <w:rsid w:val="00DD6FFB"/>
    <w:rsid w:val="00DE0140"/>
    <w:rsid w:val="00DE0E07"/>
    <w:rsid w:val="00DE1980"/>
    <w:rsid w:val="00DE1D88"/>
    <w:rsid w:val="00DE1FF7"/>
    <w:rsid w:val="00DE44FB"/>
    <w:rsid w:val="00DE472E"/>
    <w:rsid w:val="00DE5A24"/>
    <w:rsid w:val="00DE7715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1BBD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BC5"/>
    <w:rsid w:val="00E404E5"/>
    <w:rsid w:val="00E40B32"/>
    <w:rsid w:val="00E424EE"/>
    <w:rsid w:val="00E42A3B"/>
    <w:rsid w:val="00E42AA9"/>
    <w:rsid w:val="00E43044"/>
    <w:rsid w:val="00E432B9"/>
    <w:rsid w:val="00E44D77"/>
    <w:rsid w:val="00E45151"/>
    <w:rsid w:val="00E461AF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39D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79"/>
    <w:rsid w:val="00EA7014"/>
    <w:rsid w:val="00EA7128"/>
    <w:rsid w:val="00EB03D9"/>
    <w:rsid w:val="00EB2B1F"/>
    <w:rsid w:val="00EB381E"/>
    <w:rsid w:val="00EB415F"/>
    <w:rsid w:val="00EB548A"/>
    <w:rsid w:val="00EB6E44"/>
    <w:rsid w:val="00EB6FBD"/>
    <w:rsid w:val="00EB73B3"/>
    <w:rsid w:val="00EB744B"/>
    <w:rsid w:val="00EB787F"/>
    <w:rsid w:val="00EB7E9B"/>
    <w:rsid w:val="00EC03C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4EB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290"/>
    <w:rsid w:val="00F0098E"/>
    <w:rsid w:val="00F00AB0"/>
    <w:rsid w:val="00F03B68"/>
    <w:rsid w:val="00F051E7"/>
    <w:rsid w:val="00F05AFF"/>
    <w:rsid w:val="00F07DCC"/>
    <w:rsid w:val="00F10010"/>
    <w:rsid w:val="00F10E47"/>
    <w:rsid w:val="00F128C1"/>
    <w:rsid w:val="00F135C1"/>
    <w:rsid w:val="00F13734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51FA"/>
    <w:rsid w:val="00F46FBB"/>
    <w:rsid w:val="00F51664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2AF3"/>
    <w:rsid w:val="00F75196"/>
    <w:rsid w:val="00F754CC"/>
    <w:rsid w:val="00F769EA"/>
    <w:rsid w:val="00F7773E"/>
    <w:rsid w:val="00F80413"/>
    <w:rsid w:val="00F82BC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3A8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2ACD"/>
    <w:rsid w:val="00FC32A7"/>
    <w:rsid w:val="00FC3AC4"/>
    <w:rsid w:val="00FC77BE"/>
    <w:rsid w:val="00FC7F37"/>
    <w:rsid w:val="00FD1036"/>
    <w:rsid w:val="00FD44AD"/>
    <w:rsid w:val="00FD5799"/>
    <w:rsid w:val="00FD6FDB"/>
    <w:rsid w:val="00FE020F"/>
    <w:rsid w:val="00FE1963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B1B74"/>
  <w15:chartTrackingRefBased/>
  <w15:docId w15:val="{233B044C-E832-4155-97AA-BDBF2557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">
    <w:name w:val="Абзац списка Знак"/>
    <w:link w:val="ae"/>
    <w:uiPriority w:val="34"/>
    <w:rsid w:val="00523838"/>
  </w:style>
  <w:style w:type="character" w:customStyle="1" w:styleId="ab">
    <w:name w:val="Нижний колонтитул Знак"/>
    <w:link w:val="aa"/>
    <w:uiPriority w:val="99"/>
    <w:rsid w:val="00175F1D"/>
  </w:style>
  <w:style w:type="paragraph" w:styleId="af5">
    <w:name w:val="Balloon Text"/>
    <w:basedOn w:val="a0"/>
    <w:link w:val="af6"/>
    <w:rsid w:val="001C672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1C6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5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52868-F503-4E19-9753-EC19B273D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86E96D-BCA3-4D6E-9F1A-2784546D3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468948-87E3-4C91-9743-C3C0A8D6E57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6D13C56-1E5B-470D-8068-2218A9F7CF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DB5A1460-7BE1-4CF3-BDF3-F5C4E8E51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1681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Тихов Александр Викторович</cp:lastModifiedBy>
  <cp:revision>25</cp:revision>
  <cp:lastPrinted>2022-10-24T11:23:00Z</cp:lastPrinted>
  <dcterms:created xsi:type="dcterms:W3CDTF">2021-11-09T13:30:00Z</dcterms:created>
  <dcterms:modified xsi:type="dcterms:W3CDTF">2022-10-24T11:27:00Z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